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00472" w14:textId="77777777" w:rsidR="00857962" w:rsidRPr="00460028" w:rsidRDefault="009B28ED" w:rsidP="00736586">
      <w:pPr>
        <w:pStyle w:val="Title"/>
      </w:pPr>
      <w:bookmarkStart w:id="0" w:name="_GoBack"/>
      <w:bookmarkEnd w:id="0"/>
      <w:r>
        <w:rPr>
          <w:noProof/>
          <w:lang w:val="en-IE" w:eastAsia="en-IE"/>
        </w:rPr>
        <mc:AlternateContent>
          <mc:Choice Requires="wps">
            <w:drawing>
              <wp:anchor distT="0" distB="0" distL="114300" distR="114300" simplePos="0" relativeHeight="251658752" behindDoc="0" locked="0" layoutInCell="1" allowOverlap="1" wp14:anchorId="67E36079" wp14:editId="18F8F0EE">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8C089" w14:textId="77777777" w:rsidR="00DC7B43" w:rsidRDefault="00DC7B43"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36079"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3B18C089" w14:textId="77777777" w:rsidR="00DC7B43" w:rsidRDefault="00DC7B43"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0800" behindDoc="0" locked="0" layoutInCell="1" allowOverlap="1" wp14:anchorId="213F8E50" wp14:editId="1E436137">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9FB3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19F53FC4" wp14:editId="709C124D">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2E51B"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Pr>
          <w:noProof/>
          <w:lang w:val="en-IE" w:eastAsia="en-IE"/>
        </w:rPr>
        <mc:AlternateContent>
          <mc:Choice Requires="wps">
            <w:drawing>
              <wp:anchor distT="0" distB="0" distL="114300" distR="114300" simplePos="0" relativeHeight="251657728" behindDoc="0" locked="0" layoutInCell="1" allowOverlap="1" wp14:anchorId="2E76F47B" wp14:editId="248DEABA">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EA89E" w14:textId="77777777" w:rsidR="00DC7B43" w:rsidRDefault="00DC7B4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6F47B"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576EA89E" w14:textId="77777777" w:rsidR="00DC7B43" w:rsidRDefault="00DC7B4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7372A574" wp14:editId="104242B6">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F0E32" w14:textId="77777777" w:rsidR="00DC7B43" w:rsidRPr="0044047B" w:rsidRDefault="00DC7B43"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11F04240" w14:textId="77777777" w:rsidR="00DC7B43" w:rsidRPr="0044047B" w:rsidRDefault="00DC7B43"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92A3990" w14:textId="77777777" w:rsidR="00DC7B43" w:rsidRPr="0044047B" w:rsidRDefault="00DC7B43"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73EF1882" w14:textId="77777777" w:rsidR="00DC7B43" w:rsidRPr="0044047B" w:rsidRDefault="00DC7B43"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2A57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159F0E32" w14:textId="77777777" w:rsidR="00DC7B43" w:rsidRPr="0044047B" w:rsidRDefault="00DC7B43" w:rsidP="00460028">
                      <w:pPr>
                        <w:autoSpaceDE w:val="0"/>
                        <w:autoSpaceDN w:val="0"/>
                        <w:adjustRightInd w:val="0"/>
                        <w:jc w:val="center"/>
                        <w:rPr>
                          <w:rFonts w:cs="Arial"/>
                          <w:color w:val="000000"/>
                          <w:sz w:val="20"/>
                          <w:szCs w:val="18"/>
                        </w:rPr>
                      </w:pPr>
                      <w:r>
                        <w:rPr>
                          <w:rFonts w:cs="Arial"/>
                          <w:color w:val="000000"/>
                          <w:sz w:val="20"/>
                          <w:szCs w:val="18"/>
                          <w:lang w:val="fr-FR"/>
                        </w:rPr>
                        <w:t>10, rue des Gaudines</w:t>
                      </w:r>
                    </w:p>
                    <w:p w14:paraId="11F04240" w14:textId="77777777" w:rsidR="00DC7B43" w:rsidRPr="0044047B" w:rsidRDefault="00DC7B43"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92A3990" w14:textId="77777777" w:rsidR="00DC7B43" w:rsidRPr="0044047B" w:rsidRDefault="00DC7B43"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73EF1882" w14:textId="77777777" w:rsidR="00DC7B43" w:rsidRPr="0044047B" w:rsidRDefault="00DC7B43"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5906056D" wp14:editId="570B011C">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C367932" wp14:editId="30D44DD4">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53505" w14:textId="77777777" w:rsidR="00DC7B43" w:rsidRDefault="00DC7B43"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DC7B43" w:rsidRPr="00865705" w:rsidRDefault="00DC7B43"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DC7B43" w:rsidRPr="00865705" w:rsidRDefault="00DC7B43" w:rsidP="00460028">
                            <w:pPr>
                              <w:autoSpaceDE w:val="0"/>
                              <w:autoSpaceDN w:val="0"/>
                              <w:adjustRightInd w:val="0"/>
                              <w:jc w:val="center"/>
                              <w:rPr>
                                <w:rFonts w:cs="Arial"/>
                                <w:b/>
                                <w:bCs/>
                                <w:color w:val="000000"/>
                                <w:sz w:val="36"/>
                                <w:szCs w:val="36"/>
                              </w:rPr>
                            </w:pPr>
                          </w:p>
                          <w:p w14:paraId="72590765" w14:textId="77777777" w:rsidR="00DC7B43" w:rsidRPr="00865705" w:rsidRDefault="00DC7B43"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DC7B43" w:rsidRPr="00865705" w:rsidRDefault="00DC7B43" w:rsidP="00460028">
                            <w:pPr>
                              <w:autoSpaceDE w:val="0"/>
                              <w:autoSpaceDN w:val="0"/>
                              <w:adjustRightInd w:val="0"/>
                              <w:jc w:val="center"/>
                              <w:rPr>
                                <w:rFonts w:cs="Arial"/>
                                <w:b/>
                                <w:bCs/>
                                <w:color w:val="000000"/>
                                <w:sz w:val="36"/>
                                <w:szCs w:val="36"/>
                              </w:rPr>
                            </w:pPr>
                          </w:p>
                          <w:p w14:paraId="58352D99" w14:textId="77777777" w:rsidR="00DC7B43" w:rsidRPr="0044047B" w:rsidRDefault="00DC7B4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DC7B43" w:rsidRPr="0044047B" w:rsidRDefault="00DC7B43" w:rsidP="00460028">
                            <w:pPr>
                              <w:autoSpaceDE w:val="0"/>
                              <w:autoSpaceDN w:val="0"/>
                              <w:adjustRightInd w:val="0"/>
                              <w:jc w:val="center"/>
                              <w:rPr>
                                <w:rFonts w:cs="Arial"/>
                                <w:b/>
                                <w:bCs/>
                                <w:color w:val="000000"/>
                                <w:sz w:val="36"/>
                                <w:szCs w:val="36"/>
                                <w:highlight w:val="yellow"/>
                              </w:rPr>
                            </w:pPr>
                          </w:p>
                          <w:p w14:paraId="52FF029F" w14:textId="77777777" w:rsidR="00DC7B43" w:rsidRDefault="00DC7B43" w:rsidP="00460028">
                            <w:pPr>
                              <w:autoSpaceDE w:val="0"/>
                              <w:autoSpaceDN w:val="0"/>
                              <w:adjustRightInd w:val="0"/>
                              <w:jc w:val="center"/>
                              <w:rPr>
                                <w:ins w:id="1" w:author="Aivar" w:date="2015-05-21T15:37:00Z"/>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7F772BF6" w:rsidR="00DC7B43" w:rsidRPr="00F23AD2" w:rsidRDefault="00DC7B43" w:rsidP="00460028">
                            <w:pPr>
                              <w:autoSpaceDE w:val="0"/>
                              <w:autoSpaceDN w:val="0"/>
                              <w:adjustRightInd w:val="0"/>
                              <w:jc w:val="center"/>
                              <w:rPr>
                                <w:rFonts w:cs="Arial"/>
                                <w:b/>
                                <w:bCs/>
                                <w:color w:val="000000"/>
                                <w:sz w:val="36"/>
                                <w:szCs w:val="36"/>
                              </w:rPr>
                            </w:pPr>
                            <w:ins w:id="2" w:author="Aivar" w:date="2015-05-21T15:37:00Z">
                              <w:r>
                                <w:rPr>
                                  <w:rFonts w:cs="Arial"/>
                                  <w:b/>
                                  <w:bCs/>
                                  <w:color w:val="000000"/>
                                  <w:sz w:val="36"/>
                                  <w:szCs w:val="36"/>
                                </w:rPr>
                                <w:t>(ENG2 WG1 working document)</w:t>
                              </w:r>
                            </w:ins>
                          </w:p>
                          <w:p w14:paraId="6D0FAC29" w14:textId="77777777" w:rsidR="00DC7B43" w:rsidRDefault="00DC7B43" w:rsidP="00460028">
                            <w:pPr>
                              <w:autoSpaceDE w:val="0"/>
                              <w:autoSpaceDN w:val="0"/>
                              <w:adjustRightInd w:val="0"/>
                              <w:jc w:val="center"/>
                              <w:rPr>
                                <w:rFonts w:cs="Arial"/>
                                <w:b/>
                                <w:bCs/>
                                <w:color w:val="000000"/>
                                <w:sz w:val="36"/>
                                <w:szCs w:val="36"/>
                              </w:rPr>
                            </w:pPr>
                          </w:p>
                          <w:p w14:paraId="3FEAE783" w14:textId="77777777" w:rsidR="00DC7B43" w:rsidRPr="00F23AD2" w:rsidRDefault="00DC7B43" w:rsidP="00513383">
                            <w:pPr>
                              <w:autoSpaceDE w:val="0"/>
                              <w:autoSpaceDN w:val="0"/>
                              <w:adjustRightInd w:val="0"/>
                              <w:jc w:val="center"/>
                              <w:rPr>
                                <w:ins w:id="3" w:author="Aivar" w:date="2015-05-21T15:46:00Z"/>
                                <w:rFonts w:cs="Arial"/>
                                <w:b/>
                                <w:bCs/>
                                <w:color w:val="000000"/>
                                <w:sz w:val="36"/>
                                <w:szCs w:val="36"/>
                              </w:rPr>
                            </w:pPr>
                            <w:ins w:id="4" w:author="Aivar" w:date="2015-05-21T15:46:00Z">
                              <w:r w:rsidRPr="007B4FD8">
                                <w:rPr>
                                  <w:rFonts w:cs="Arial"/>
                                  <w:b/>
                                  <w:bCs/>
                                  <w:color w:val="000000"/>
                                  <w:sz w:val="36"/>
                                  <w:szCs w:val="36"/>
                                  <w:highlight w:val="yellow"/>
                                </w:rPr>
                                <w:t>May 2015</w:t>
                              </w:r>
                            </w:ins>
                          </w:p>
                          <w:p w14:paraId="0D4C994F" w14:textId="77777777" w:rsidR="00DC7B43" w:rsidRPr="0044047B" w:rsidRDefault="00DC7B43" w:rsidP="00460028">
                            <w:pPr>
                              <w:autoSpaceDE w:val="0"/>
                              <w:autoSpaceDN w:val="0"/>
                              <w:adjustRightInd w:val="0"/>
                              <w:jc w:val="center"/>
                              <w:rPr>
                                <w:rFonts w:cs="Arial"/>
                                <w:b/>
                                <w:bCs/>
                                <w:color w:val="000000"/>
                                <w:sz w:val="36"/>
                                <w:szCs w:val="36"/>
                                <w:highlight w:val="yellow"/>
                              </w:rPr>
                            </w:pPr>
                            <w:r w:rsidRPr="00F23AD2">
                              <w:rPr>
                                <w:rFonts w:cs="Arial"/>
                                <w:b/>
                                <w:bCs/>
                                <w:color w:val="000000"/>
                                <w:sz w:val="36"/>
                                <w:szCs w:val="36"/>
                              </w:rPr>
                              <w:t>June 2012</w:t>
                            </w:r>
                          </w:p>
                          <w:p w14:paraId="4EA21B47" w14:textId="77777777" w:rsidR="00DC7B43" w:rsidRDefault="00DC7B43"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DC7B43" w:rsidRDefault="00DC7B43" w:rsidP="00460028">
                            <w:pPr>
                              <w:autoSpaceDE w:val="0"/>
                              <w:autoSpaceDN w:val="0"/>
                              <w:adjustRightInd w:val="0"/>
                              <w:jc w:val="center"/>
                              <w:rPr>
                                <w:rFonts w:cs="Arial"/>
                                <w:b/>
                                <w:bCs/>
                                <w:color w:val="000000"/>
                              </w:rPr>
                            </w:pPr>
                            <w:r>
                              <w:rPr>
                                <w:rFonts w:cs="Arial"/>
                                <w:b/>
                                <w:bCs/>
                                <w:color w:val="000000"/>
                              </w:rPr>
                              <w:t>Edition 1 / 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67932"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B953505" w14:textId="77777777" w:rsidR="00DC7B43" w:rsidRDefault="00DC7B43"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DC7B43" w:rsidRPr="00865705" w:rsidRDefault="00DC7B43"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DC7B43" w:rsidRPr="00865705" w:rsidRDefault="00DC7B43" w:rsidP="00460028">
                      <w:pPr>
                        <w:autoSpaceDE w:val="0"/>
                        <w:autoSpaceDN w:val="0"/>
                        <w:adjustRightInd w:val="0"/>
                        <w:jc w:val="center"/>
                        <w:rPr>
                          <w:rFonts w:cs="Arial"/>
                          <w:b/>
                          <w:bCs/>
                          <w:color w:val="000000"/>
                          <w:sz w:val="36"/>
                          <w:szCs w:val="36"/>
                        </w:rPr>
                      </w:pPr>
                    </w:p>
                    <w:p w14:paraId="72590765" w14:textId="77777777" w:rsidR="00DC7B43" w:rsidRPr="00865705" w:rsidRDefault="00DC7B43"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DC7B43" w:rsidRPr="00865705" w:rsidRDefault="00DC7B43" w:rsidP="00460028">
                      <w:pPr>
                        <w:autoSpaceDE w:val="0"/>
                        <w:autoSpaceDN w:val="0"/>
                        <w:adjustRightInd w:val="0"/>
                        <w:jc w:val="center"/>
                        <w:rPr>
                          <w:rFonts w:cs="Arial"/>
                          <w:b/>
                          <w:bCs/>
                          <w:color w:val="000000"/>
                          <w:sz w:val="36"/>
                          <w:szCs w:val="36"/>
                        </w:rPr>
                      </w:pPr>
                    </w:p>
                    <w:p w14:paraId="58352D99" w14:textId="77777777" w:rsidR="00DC7B43" w:rsidRPr="0044047B" w:rsidRDefault="00DC7B4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DC7B43" w:rsidRPr="0044047B" w:rsidRDefault="00DC7B43" w:rsidP="00460028">
                      <w:pPr>
                        <w:autoSpaceDE w:val="0"/>
                        <w:autoSpaceDN w:val="0"/>
                        <w:adjustRightInd w:val="0"/>
                        <w:jc w:val="center"/>
                        <w:rPr>
                          <w:rFonts w:cs="Arial"/>
                          <w:b/>
                          <w:bCs/>
                          <w:color w:val="000000"/>
                          <w:sz w:val="36"/>
                          <w:szCs w:val="36"/>
                          <w:highlight w:val="yellow"/>
                        </w:rPr>
                      </w:pPr>
                    </w:p>
                    <w:p w14:paraId="52FF029F" w14:textId="77777777" w:rsidR="00DC7B43" w:rsidRDefault="00DC7B43" w:rsidP="00460028">
                      <w:pPr>
                        <w:autoSpaceDE w:val="0"/>
                        <w:autoSpaceDN w:val="0"/>
                        <w:adjustRightInd w:val="0"/>
                        <w:jc w:val="center"/>
                        <w:rPr>
                          <w:ins w:id="5" w:author="Aivar" w:date="2015-05-21T15:37:00Z"/>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7F772BF6" w:rsidR="00DC7B43" w:rsidRPr="00F23AD2" w:rsidRDefault="00DC7B43" w:rsidP="00460028">
                      <w:pPr>
                        <w:autoSpaceDE w:val="0"/>
                        <w:autoSpaceDN w:val="0"/>
                        <w:adjustRightInd w:val="0"/>
                        <w:jc w:val="center"/>
                        <w:rPr>
                          <w:rFonts w:cs="Arial"/>
                          <w:b/>
                          <w:bCs/>
                          <w:color w:val="000000"/>
                          <w:sz w:val="36"/>
                          <w:szCs w:val="36"/>
                        </w:rPr>
                      </w:pPr>
                      <w:ins w:id="6" w:author="Aivar" w:date="2015-05-21T15:37:00Z">
                        <w:r>
                          <w:rPr>
                            <w:rFonts w:cs="Arial"/>
                            <w:b/>
                            <w:bCs/>
                            <w:color w:val="000000"/>
                            <w:sz w:val="36"/>
                            <w:szCs w:val="36"/>
                          </w:rPr>
                          <w:t>(ENG2 WG1 working document)</w:t>
                        </w:r>
                      </w:ins>
                    </w:p>
                    <w:p w14:paraId="6D0FAC29" w14:textId="77777777" w:rsidR="00DC7B43" w:rsidRDefault="00DC7B43" w:rsidP="00460028">
                      <w:pPr>
                        <w:autoSpaceDE w:val="0"/>
                        <w:autoSpaceDN w:val="0"/>
                        <w:adjustRightInd w:val="0"/>
                        <w:jc w:val="center"/>
                        <w:rPr>
                          <w:rFonts w:cs="Arial"/>
                          <w:b/>
                          <w:bCs/>
                          <w:color w:val="000000"/>
                          <w:sz w:val="36"/>
                          <w:szCs w:val="36"/>
                        </w:rPr>
                      </w:pPr>
                    </w:p>
                    <w:p w14:paraId="3FEAE783" w14:textId="77777777" w:rsidR="00DC7B43" w:rsidRPr="00F23AD2" w:rsidRDefault="00DC7B43" w:rsidP="00513383">
                      <w:pPr>
                        <w:autoSpaceDE w:val="0"/>
                        <w:autoSpaceDN w:val="0"/>
                        <w:adjustRightInd w:val="0"/>
                        <w:jc w:val="center"/>
                        <w:rPr>
                          <w:ins w:id="7" w:author="Aivar" w:date="2015-05-21T15:46:00Z"/>
                          <w:rFonts w:cs="Arial"/>
                          <w:b/>
                          <w:bCs/>
                          <w:color w:val="000000"/>
                          <w:sz w:val="36"/>
                          <w:szCs w:val="36"/>
                        </w:rPr>
                      </w:pPr>
                      <w:ins w:id="8" w:author="Aivar" w:date="2015-05-21T15:46:00Z">
                        <w:r w:rsidRPr="007B4FD8">
                          <w:rPr>
                            <w:rFonts w:cs="Arial"/>
                            <w:b/>
                            <w:bCs/>
                            <w:color w:val="000000"/>
                            <w:sz w:val="36"/>
                            <w:szCs w:val="36"/>
                            <w:highlight w:val="yellow"/>
                          </w:rPr>
                          <w:t>May 2015</w:t>
                        </w:r>
                      </w:ins>
                    </w:p>
                    <w:p w14:paraId="0D4C994F" w14:textId="77777777" w:rsidR="00DC7B43" w:rsidRPr="0044047B" w:rsidRDefault="00DC7B43" w:rsidP="00460028">
                      <w:pPr>
                        <w:autoSpaceDE w:val="0"/>
                        <w:autoSpaceDN w:val="0"/>
                        <w:adjustRightInd w:val="0"/>
                        <w:jc w:val="center"/>
                        <w:rPr>
                          <w:rFonts w:cs="Arial"/>
                          <w:b/>
                          <w:bCs/>
                          <w:color w:val="000000"/>
                          <w:sz w:val="36"/>
                          <w:szCs w:val="36"/>
                          <w:highlight w:val="yellow"/>
                        </w:rPr>
                      </w:pPr>
                      <w:r w:rsidRPr="00F23AD2">
                        <w:rPr>
                          <w:rFonts w:cs="Arial"/>
                          <w:b/>
                          <w:bCs/>
                          <w:color w:val="000000"/>
                          <w:sz w:val="36"/>
                          <w:szCs w:val="36"/>
                        </w:rPr>
                        <w:t>June 2012</w:t>
                      </w:r>
                    </w:p>
                    <w:p w14:paraId="4EA21B47" w14:textId="77777777" w:rsidR="00DC7B43" w:rsidRDefault="00DC7B43"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DC7B43" w:rsidRDefault="00DC7B43" w:rsidP="00460028">
                      <w:pPr>
                        <w:autoSpaceDE w:val="0"/>
                        <w:autoSpaceDN w:val="0"/>
                        <w:adjustRightInd w:val="0"/>
                        <w:jc w:val="center"/>
                        <w:rPr>
                          <w:rFonts w:cs="Arial"/>
                          <w:b/>
                          <w:bCs/>
                          <w:color w:val="000000"/>
                        </w:rPr>
                      </w:pPr>
                      <w:r>
                        <w:rPr>
                          <w:rFonts w:cs="Arial"/>
                          <w:b/>
                          <w:bCs/>
                          <w:color w:val="000000"/>
                        </w:rPr>
                        <w:t>Edition 1 / May 1998</w:t>
                      </w:r>
                    </w:p>
                  </w:txbxContent>
                </v:textbox>
              </v:shape>
            </w:pict>
          </mc:Fallback>
        </mc:AlternateContent>
      </w:r>
      <w:r w:rsidR="00460028" w:rsidRPr="00460028">
        <w:br w:type="page"/>
      </w:r>
      <w:bookmarkStart w:id="9" w:name="_Toc196645197"/>
      <w:r w:rsidR="00857962" w:rsidRPr="00460028">
        <w:lastRenderedPageBreak/>
        <w:t>Document Revisions</w:t>
      </w:r>
      <w:bookmarkEnd w:id="9"/>
    </w:p>
    <w:p w14:paraId="10673793"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260105A4" w14:textId="77777777">
        <w:tc>
          <w:tcPr>
            <w:tcW w:w="1908" w:type="dxa"/>
          </w:tcPr>
          <w:p w14:paraId="62CBB1AE"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3B6C51A7"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45854DA8"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6F483A" w:rsidRPr="00460028" w14:paraId="5FD8B42B" w14:textId="77777777" w:rsidTr="004A4026">
        <w:trPr>
          <w:trHeight w:val="851"/>
        </w:trPr>
        <w:tc>
          <w:tcPr>
            <w:tcW w:w="1908" w:type="dxa"/>
          </w:tcPr>
          <w:p w14:paraId="104235BB" w14:textId="77777777" w:rsidR="006F483A" w:rsidRPr="00C7179A" w:rsidRDefault="006F483A" w:rsidP="004A4026">
            <w:pPr>
              <w:pStyle w:val="BodyText"/>
            </w:pPr>
            <w:r w:rsidRPr="00C7179A">
              <w:t>October 2005</w:t>
            </w:r>
          </w:p>
        </w:tc>
        <w:tc>
          <w:tcPr>
            <w:tcW w:w="3360" w:type="dxa"/>
          </w:tcPr>
          <w:p w14:paraId="5713EF8B" w14:textId="77777777" w:rsidR="006F483A" w:rsidRPr="00C7179A" w:rsidRDefault="006F483A" w:rsidP="004A4026">
            <w:pPr>
              <w:pStyle w:val="BodyText"/>
            </w:pPr>
            <w:r w:rsidRPr="00C7179A">
              <w:t xml:space="preserve">Tables amended to provide graphic representation </w:t>
            </w:r>
          </w:p>
        </w:tc>
        <w:tc>
          <w:tcPr>
            <w:tcW w:w="4161" w:type="dxa"/>
          </w:tcPr>
          <w:p w14:paraId="32D99292" w14:textId="77777777" w:rsidR="006F483A" w:rsidRPr="00C7179A" w:rsidRDefault="006F483A" w:rsidP="004A4026">
            <w:pPr>
              <w:pStyle w:val="BodyText"/>
            </w:pPr>
            <w:r w:rsidRPr="00C7179A">
              <w:t>Provide clearer representation of characteristics and keep in line with revised edition of IALA NAVGUIDE.</w:t>
            </w:r>
          </w:p>
        </w:tc>
      </w:tr>
      <w:tr w:rsidR="006F483A" w:rsidRPr="00460028" w14:paraId="7607F61A" w14:textId="77777777" w:rsidTr="004A4026">
        <w:trPr>
          <w:trHeight w:val="851"/>
        </w:trPr>
        <w:tc>
          <w:tcPr>
            <w:tcW w:w="1908" w:type="dxa"/>
          </w:tcPr>
          <w:p w14:paraId="1784BA41" w14:textId="77777777" w:rsidR="006F483A" w:rsidRPr="00C7179A" w:rsidRDefault="006F483A" w:rsidP="004A4026">
            <w:pPr>
              <w:pStyle w:val="BodyText"/>
            </w:pPr>
            <w:r>
              <w:t>April 2012</w:t>
            </w:r>
          </w:p>
        </w:tc>
        <w:tc>
          <w:tcPr>
            <w:tcW w:w="3360" w:type="dxa"/>
          </w:tcPr>
          <w:p w14:paraId="59EA00EA" w14:textId="77777777" w:rsidR="006F483A" w:rsidRPr="004B0E3A" w:rsidRDefault="006F483A" w:rsidP="004A4026">
            <w:pPr>
              <w:pStyle w:val="BodyText"/>
              <w:rPr>
                <w:b/>
              </w:rPr>
            </w:pPr>
            <w:r>
              <w:t>Table amended to include Emergency Wreck Marking Buoy</w:t>
            </w:r>
          </w:p>
        </w:tc>
        <w:tc>
          <w:tcPr>
            <w:tcW w:w="4161" w:type="dxa"/>
          </w:tcPr>
          <w:p w14:paraId="0131FEC8" w14:textId="77777777" w:rsidR="006F483A" w:rsidRPr="00C7179A" w:rsidRDefault="006F483A" w:rsidP="004A4026">
            <w:pPr>
              <w:pStyle w:val="BodyText"/>
            </w:pPr>
            <w:r>
              <w:t>Adoption of EWMB in the revised MBS</w:t>
            </w:r>
          </w:p>
        </w:tc>
      </w:tr>
      <w:tr w:rsidR="006F483A" w:rsidRPr="00460028" w14:paraId="586B5E10" w14:textId="77777777" w:rsidTr="00985597">
        <w:trPr>
          <w:trHeight w:val="851"/>
        </w:trPr>
        <w:tc>
          <w:tcPr>
            <w:tcW w:w="1908" w:type="dxa"/>
            <w:vAlign w:val="center"/>
          </w:tcPr>
          <w:p w14:paraId="2A792D2C" w14:textId="082A2273" w:rsidR="006F483A" w:rsidRPr="00330191" w:rsidRDefault="006E01C2" w:rsidP="00AF615B">
            <w:pPr>
              <w:pStyle w:val="BodyText"/>
              <w:rPr>
                <w:highlight w:val="yellow"/>
              </w:rPr>
            </w:pPr>
            <w:r w:rsidRPr="00330191">
              <w:rPr>
                <w:highlight w:val="yellow"/>
              </w:rPr>
              <w:t>May 2015</w:t>
            </w:r>
          </w:p>
        </w:tc>
        <w:tc>
          <w:tcPr>
            <w:tcW w:w="3360" w:type="dxa"/>
            <w:vAlign w:val="center"/>
          </w:tcPr>
          <w:p w14:paraId="05C6BB64" w14:textId="53784CC6" w:rsidR="006F483A" w:rsidRPr="00330191" w:rsidRDefault="006E01C2" w:rsidP="00AF615B">
            <w:pPr>
              <w:pStyle w:val="BodyText"/>
              <w:rPr>
                <w:highlight w:val="yellow"/>
              </w:rPr>
            </w:pPr>
            <w:r w:rsidRPr="00330191">
              <w:rPr>
                <w:highlight w:val="yellow"/>
              </w:rPr>
              <w:t>Update 4 initiated</w:t>
            </w:r>
          </w:p>
        </w:tc>
        <w:tc>
          <w:tcPr>
            <w:tcW w:w="4161" w:type="dxa"/>
            <w:vAlign w:val="center"/>
          </w:tcPr>
          <w:p w14:paraId="340FACF7" w14:textId="58C77EC5" w:rsidR="006F483A" w:rsidRPr="00330191" w:rsidRDefault="006E01C2" w:rsidP="00AF615B">
            <w:pPr>
              <w:pStyle w:val="BodyText"/>
              <w:rPr>
                <w:highlight w:val="yellow"/>
              </w:rPr>
            </w:pPr>
            <w:r w:rsidRPr="00330191">
              <w:rPr>
                <w:highlight w:val="yellow"/>
              </w:rPr>
              <w:t>WG1 work plan item 5.1.6</w:t>
            </w:r>
          </w:p>
        </w:tc>
      </w:tr>
      <w:tr w:rsidR="006F483A" w:rsidRPr="00460028" w14:paraId="39F4A709" w14:textId="77777777" w:rsidTr="00985597">
        <w:trPr>
          <w:trHeight w:val="851"/>
        </w:trPr>
        <w:tc>
          <w:tcPr>
            <w:tcW w:w="1908" w:type="dxa"/>
            <w:vAlign w:val="center"/>
          </w:tcPr>
          <w:p w14:paraId="2A047FF4" w14:textId="77777777" w:rsidR="006F483A" w:rsidRPr="00460028" w:rsidRDefault="006F483A" w:rsidP="00AF615B">
            <w:pPr>
              <w:pStyle w:val="BodyText"/>
            </w:pPr>
          </w:p>
        </w:tc>
        <w:tc>
          <w:tcPr>
            <w:tcW w:w="3360" w:type="dxa"/>
            <w:vAlign w:val="center"/>
          </w:tcPr>
          <w:p w14:paraId="09AD7BF3" w14:textId="77777777" w:rsidR="006F483A" w:rsidRPr="00460028" w:rsidRDefault="006F483A" w:rsidP="00AF615B">
            <w:pPr>
              <w:pStyle w:val="BodyText"/>
            </w:pPr>
          </w:p>
        </w:tc>
        <w:tc>
          <w:tcPr>
            <w:tcW w:w="4161" w:type="dxa"/>
            <w:vAlign w:val="center"/>
          </w:tcPr>
          <w:p w14:paraId="5F78D79E" w14:textId="77777777" w:rsidR="006F483A" w:rsidRPr="00460028" w:rsidRDefault="006F483A" w:rsidP="00AF615B">
            <w:pPr>
              <w:pStyle w:val="BodyText"/>
            </w:pPr>
          </w:p>
        </w:tc>
      </w:tr>
      <w:tr w:rsidR="006F483A" w:rsidRPr="00460028" w14:paraId="24AC04FD" w14:textId="77777777" w:rsidTr="00985597">
        <w:trPr>
          <w:trHeight w:val="851"/>
        </w:trPr>
        <w:tc>
          <w:tcPr>
            <w:tcW w:w="1908" w:type="dxa"/>
            <w:vAlign w:val="center"/>
          </w:tcPr>
          <w:p w14:paraId="79B8C78D" w14:textId="77777777" w:rsidR="006F483A" w:rsidRPr="00460028" w:rsidRDefault="006F483A" w:rsidP="00AF615B">
            <w:pPr>
              <w:pStyle w:val="BodyText"/>
            </w:pPr>
          </w:p>
        </w:tc>
        <w:tc>
          <w:tcPr>
            <w:tcW w:w="3360" w:type="dxa"/>
            <w:vAlign w:val="center"/>
          </w:tcPr>
          <w:p w14:paraId="40CC70C5" w14:textId="77777777" w:rsidR="006F483A" w:rsidRPr="00460028" w:rsidRDefault="006F483A" w:rsidP="00AF615B">
            <w:pPr>
              <w:pStyle w:val="BodyText"/>
            </w:pPr>
          </w:p>
        </w:tc>
        <w:tc>
          <w:tcPr>
            <w:tcW w:w="4161" w:type="dxa"/>
            <w:vAlign w:val="center"/>
          </w:tcPr>
          <w:p w14:paraId="7E0F1BD7" w14:textId="77777777" w:rsidR="006F483A" w:rsidRPr="00460028" w:rsidRDefault="006F483A" w:rsidP="00AF615B">
            <w:pPr>
              <w:pStyle w:val="BodyText"/>
            </w:pPr>
          </w:p>
        </w:tc>
      </w:tr>
      <w:tr w:rsidR="006F483A" w:rsidRPr="00460028" w14:paraId="73A2BA7E" w14:textId="77777777" w:rsidTr="00985597">
        <w:trPr>
          <w:trHeight w:val="851"/>
        </w:trPr>
        <w:tc>
          <w:tcPr>
            <w:tcW w:w="1908" w:type="dxa"/>
            <w:vAlign w:val="center"/>
          </w:tcPr>
          <w:p w14:paraId="76481761" w14:textId="77777777" w:rsidR="006F483A" w:rsidRPr="00460028" w:rsidRDefault="006F483A" w:rsidP="00AF615B">
            <w:pPr>
              <w:pStyle w:val="BodyText"/>
            </w:pPr>
          </w:p>
        </w:tc>
        <w:tc>
          <w:tcPr>
            <w:tcW w:w="3360" w:type="dxa"/>
            <w:vAlign w:val="center"/>
          </w:tcPr>
          <w:p w14:paraId="46B5CA4A" w14:textId="77777777" w:rsidR="006F483A" w:rsidRPr="00460028" w:rsidRDefault="006F483A" w:rsidP="00AF615B">
            <w:pPr>
              <w:pStyle w:val="BodyText"/>
            </w:pPr>
          </w:p>
        </w:tc>
        <w:tc>
          <w:tcPr>
            <w:tcW w:w="4161" w:type="dxa"/>
            <w:vAlign w:val="center"/>
          </w:tcPr>
          <w:p w14:paraId="471E6202" w14:textId="77777777" w:rsidR="006F483A" w:rsidRPr="00460028" w:rsidRDefault="006F483A" w:rsidP="00AF615B">
            <w:pPr>
              <w:pStyle w:val="BodyText"/>
            </w:pPr>
          </w:p>
        </w:tc>
      </w:tr>
    </w:tbl>
    <w:p w14:paraId="44D976D3" w14:textId="77777777"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6F483A" w:rsidRPr="006F483A">
        <w:t>for the Rhythmic Characters of Lights on Aids to Navigation</w:t>
      </w:r>
    </w:p>
    <w:p w14:paraId="65B04AA7" w14:textId="77777777" w:rsidR="009E1230" w:rsidRPr="00460028" w:rsidRDefault="009E1230" w:rsidP="003C44EB">
      <w:pPr>
        <w:pStyle w:val="BlockText"/>
      </w:pPr>
      <w:r w:rsidRPr="00460028">
        <w:t>(Recommendation</w:t>
      </w:r>
      <w:r w:rsidR="00921872">
        <w:t xml:space="preserve"> </w:t>
      </w:r>
      <w:r w:rsidR="006F483A">
        <w:t>E-110</w:t>
      </w:r>
      <w:r w:rsidRPr="00460028">
        <w:t>)</w:t>
      </w:r>
    </w:p>
    <w:p w14:paraId="372CC5E1" w14:textId="77777777" w:rsidR="009E1230" w:rsidRPr="00460028" w:rsidRDefault="009E1230"/>
    <w:p w14:paraId="4BB02114" w14:textId="77777777" w:rsidR="009E1230" w:rsidRPr="00460028" w:rsidRDefault="009E1230" w:rsidP="007E43BC">
      <w:pPr>
        <w:pStyle w:val="THECOUNCIL"/>
        <w:rPr>
          <w:sz w:val="22"/>
        </w:rPr>
      </w:pPr>
      <w:r w:rsidRPr="00460028">
        <w:t>THE COUNCIL:</w:t>
      </w:r>
    </w:p>
    <w:p w14:paraId="3EF1DC06" w14:textId="77777777" w:rsidR="009E1230" w:rsidRPr="00460028" w:rsidRDefault="009E1230" w:rsidP="00AF7986">
      <w:pPr>
        <w:pStyle w:val="BodyText"/>
        <w:spacing w:before="240"/>
        <w:ind w:left="567"/>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14:paraId="5F92B143" w14:textId="77777777" w:rsidR="009E1230" w:rsidRPr="00460028" w:rsidRDefault="009E1230" w:rsidP="00AF7986">
      <w:pPr>
        <w:pStyle w:val="Recallings"/>
        <w:ind w:left="567"/>
      </w:pPr>
      <w:r w:rsidRPr="00460028">
        <w:rPr>
          <w:b/>
        </w:rPr>
        <w:t xml:space="preserve">RECOGNISING </w:t>
      </w:r>
      <w:bookmarkStart w:id="10" w:name="_Toc479557559"/>
      <w:r w:rsidR="006F483A" w:rsidRPr="00C7179A">
        <w:rPr>
          <w:sz w:val="24"/>
        </w:rPr>
        <w:t xml:space="preserve">the need to provide guidance on the classes and limits within which the rhythmic characters of lights on aids to </w:t>
      </w:r>
      <w:r w:rsidR="006F483A">
        <w:rPr>
          <w:sz w:val="24"/>
        </w:rPr>
        <w:t>navigation should be determined</w:t>
      </w:r>
      <w:r w:rsidR="00921872">
        <w:t>;</w:t>
      </w:r>
    </w:p>
    <w:p w14:paraId="19A74470" w14:textId="77777777" w:rsidR="009E1230" w:rsidRPr="00460028" w:rsidRDefault="009E1230" w:rsidP="00AF7986">
      <w:pPr>
        <w:pStyle w:val="Recallings"/>
        <w:ind w:left="567"/>
      </w:pPr>
      <w:r w:rsidRPr="007E43BC">
        <w:rPr>
          <w:b/>
        </w:rPr>
        <w:t>RECOGNISING ALSO</w:t>
      </w:r>
      <w:r w:rsidRPr="00460028">
        <w:t xml:space="preserve"> </w:t>
      </w:r>
      <w:r w:rsidR="006F483A" w:rsidRPr="00C7179A">
        <w:rPr>
          <w:sz w:val="24"/>
        </w:rPr>
        <w:t>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00921872">
        <w:t>;</w:t>
      </w:r>
      <w:bookmarkEnd w:id="10"/>
    </w:p>
    <w:p w14:paraId="40F94225" w14:textId="77777777" w:rsidR="009E1230" w:rsidRPr="007E43BC" w:rsidRDefault="009E1230" w:rsidP="00AF7986">
      <w:pPr>
        <w:pStyle w:val="Recallings"/>
        <w:ind w:left="567"/>
        <w:rPr>
          <w:b/>
        </w:rPr>
      </w:pPr>
      <w:r w:rsidRPr="007E43BC">
        <w:rPr>
          <w:b/>
        </w:rPr>
        <w:t xml:space="preserve">CONSIDERING </w:t>
      </w:r>
      <w:r w:rsidR="006F483A" w:rsidRPr="00C7179A">
        <w:rPr>
          <w:sz w:val="24"/>
        </w:rPr>
        <w:t>the proposals of the IALA Engineering</w:t>
      </w:r>
      <w:r w:rsidR="006F483A">
        <w:rPr>
          <w:sz w:val="24"/>
        </w:rPr>
        <w:t>, Enviro</w:t>
      </w:r>
      <w:r w:rsidR="00AF7986">
        <w:rPr>
          <w:sz w:val="24"/>
        </w:rPr>
        <w:t>n</w:t>
      </w:r>
      <w:r w:rsidR="006F483A">
        <w:rPr>
          <w:sz w:val="24"/>
        </w:rPr>
        <w:t>ment</w:t>
      </w:r>
      <w:r w:rsidR="00AF7986">
        <w:rPr>
          <w:sz w:val="24"/>
        </w:rPr>
        <w:t xml:space="preserve"> and Preservation of Lighthouses</w:t>
      </w:r>
      <w:r w:rsidR="006F483A" w:rsidRPr="00C7179A">
        <w:rPr>
          <w:sz w:val="24"/>
        </w:rPr>
        <w:t xml:space="preserve"> Committee</w:t>
      </w:r>
      <w:r w:rsidR="00AF7986">
        <w:rPr>
          <w:b/>
        </w:rPr>
        <w:t>;</w:t>
      </w:r>
    </w:p>
    <w:p w14:paraId="356B6DE4" w14:textId="77777777" w:rsidR="009E1230" w:rsidRPr="00460028" w:rsidRDefault="009E1230" w:rsidP="00AF7986">
      <w:pPr>
        <w:pStyle w:val="Recallings"/>
        <w:ind w:left="567"/>
      </w:pPr>
      <w:r w:rsidRPr="00460028">
        <w:rPr>
          <w:b/>
        </w:rPr>
        <w:t>ADOPTS</w:t>
      </w:r>
      <w:r w:rsidR="00AF7986" w:rsidRPr="00AF7986">
        <w:rPr>
          <w:sz w:val="24"/>
        </w:rPr>
        <w:t xml:space="preserve"> </w:t>
      </w:r>
      <w:r w:rsidR="00AF7986" w:rsidRPr="00C7179A">
        <w:rPr>
          <w:sz w:val="24"/>
        </w:rPr>
        <w:t>the rhythmic characters of lights on aids to navigation set out in the Annex to this Recommendation</w:t>
      </w:r>
      <w:r w:rsidRPr="00460028">
        <w:t>; and,</w:t>
      </w:r>
    </w:p>
    <w:p w14:paraId="7563A59B" w14:textId="77777777" w:rsidR="009E1230" w:rsidRPr="00460028" w:rsidRDefault="009E1230" w:rsidP="00AF7986">
      <w:pPr>
        <w:pStyle w:val="Recallings"/>
        <w:ind w:left="567"/>
      </w:pPr>
      <w:r w:rsidRPr="00460028">
        <w:rPr>
          <w:b/>
        </w:rPr>
        <w:t>RECOMMENDS</w:t>
      </w:r>
      <w:r w:rsidRPr="00460028">
        <w:t xml:space="preserve"> that National Members and other appropriate Authorities providing mar</w:t>
      </w:r>
      <w:r w:rsidR="00675FFD">
        <w:t>ine aids to navigation services:</w:t>
      </w:r>
    </w:p>
    <w:p w14:paraId="0AD52D17" w14:textId="77777777" w:rsidR="00AF7986" w:rsidRPr="00C7179A" w:rsidRDefault="00AF7986" w:rsidP="00865705">
      <w:pPr>
        <w:pStyle w:val="List1indent"/>
        <w:ind w:left="1134" w:hanging="567"/>
      </w:pPr>
      <w:r w:rsidRPr="00C7179A">
        <w:t>For new lights, determine their rhythmic characters by use of the Annex to this Recommendation; and,</w:t>
      </w:r>
    </w:p>
    <w:p w14:paraId="2F2F6F8C" w14:textId="77777777" w:rsidR="009E1230" w:rsidRPr="007E43BC" w:rsidRDefault="00AF7986" w:rsidP="00865705">
      <w:pPr>
        <w:pStyle w:val="List1indent"/>
        <w:ind w:left="1134" w:hanging="567"/>
      </w:pPr>
      <w:r w:rsidRPr="00C7179A">
        <w:t>For existing lights, endeavour to make them conform to the Annex to this Recommendation as soon as practicable.</w:t>
      </w:r>
    </w:p>
    <w:p w14:paraId="49D71D6F" w14:textId="77777777" w:rsidR="00460028" w:rsidRDefault="009E1230" w:rsidP="00E22226">
      <w:pPr>
        <w:pStyle w:val="Title"/>
      </w:pPr>
      <w:r w:rsidRPr="00460028">
        <w:br w:type="page"/>
      </w:r>
      <w:bookmarkStart w:id="11" w:name="_Toc196645198"/>
      <w:r w:rsidR="00460028">
        <w:lastRenderedPageBreak/>
        <w:t>Table of Contents</w:t>
      </w:r>
      <w:bookmarkEnd w:id="11"/>
    </w:p>
    <w:p w14:paraId="7A11994E" w14:textId="77777777" w:rsidR="00736586" w:rsidRDefault="00F46430">
      <w:pPr>
        <w:pStyle w:val="TOC1"/>
        <w:rPr>
          <w:rFonts w:asciiTheme="minorHAnsi" w:eastAsiaTheme="minorEastAsia" w:hAnsiTheme="minorHAnsi" w:cstheme="minorBidi"/>
          <w:b w:val="0"/>
          <w:bCs w:val="0"/>
          <w:caps w:val="0"/>
          <w:noProof/>
          <w:sz w:val="24"/>
          <w:lang w:val="en-US" w:eastAsia="ja-JP"/>
        </w:rPr>
      </w:pPr>
      <w:r>
        <w:fldChar w:fldCharType="begin"/>
      </w:r>
      <w:r w:rsidR="00E22226">
        <w:instrText xml:space="preserve"> TOC \o "2-3" \h \z \t "Heading 1,1,Title,1,Appendix,5" </w:instrText>
      </w:r>
      <w:r>
        <w:fldChar w:fldCharType="separate"/>
      </w:r>
      <w:r w:rsidR="00736586">
        <w:rPr>
          <w:noProof/>
        </w:rPr>
        <w:t>Document Revisions</w:t>
      </w:r>
      <w:r w:rsidR="00736586">
        <w:rPr>
          <w:noProof/>
        </w:rPr>
        <w:tab/>
      </w:r>
      <w:r w:rsidR="00736586">
        <w:rPr>
          <w:noProof/>
        </w:rPr>
        <w:fldChar w:fldCharType="begin"/>
      </w:r>
      <w:r w:rsidR="00736586">
        <w:rPr>
          <w:noProof/>
        </w:rPr>
        <w:instrText xml:space="preserve"> PAGEREF _Toc196645197 \h </w:instrText>
      </w:r>
      <w:r w:rsidR="00736586">
        <w:rPr>
          <w:noProof/>
        </w:rPr>
      </w:r>
      <w:r w:rsidR="00736586">
        <w:rPr>
          <w:noProof/>
        </w:rPr>
        <w:fldChar w:fldCharType="separate"/>
      </w:r>
      <w:r w:rsidR="00736586">
        <w:rPr>
          <w:noProof/>
        </w:rPr>
        <w:t>2</w:t>
      </w:r>
      <w:r w:rsidR="00736586">
        <w:rPr>
          <w:noProof/>
        </w:rPr>
        <w:fldChar w:fldCharType="end"/>
      </w:r>
    </w:p>
    <w:p w14:paraId="10334BFD"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Table of Contents</w:t>
      </w:r>
      <w:r>
        <w:rPr>
          <w:noProof/>
        </w:rPr>
        <w:tab/>
      </w:r>
      <w:r>
        <w:rPr>
          <w:noProof/>
        </w:rPr>
        <w:fldChar w:fldCharType="begin"/>
      </w:r>
      <w:r>
        <w:rPr>
          <w:noProof/>
        </w:rPr>
        <w:instrText xml:space="preserve"> PAGEREF _Toc196645198 \h </w:instrText>
      </w:r>
      <w:r>
        <w:rPr>
          <w:noProof/>
        </w:rPr>
      </w:r>
      <w:r>
        <w:rPr>
          <w:noProof/>
        </w:rPr>
        <w:fldChar w:fldCharType="separate"/>
      </w:r>
      <w:r>
        <w:rPr>
          <w:noProof/>
        </w:rPr>
        <w:t>4</w:t>
      </w:r>
      <w:r>
        <w:rPr>
          <w:noProof/>
        </w:rPr>
        <w:fldChar w:fldCharType="end"/>
      </w:r>
    </w:p>
    <w:p w14:paraId="1AF6DCB0"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Index of Tables</w:t>
      </w:r>
      <w:r>
        <w:rPr>
          <w:noProof/>
        </w:rPr>
        <w:tab/>
      </w:r>
      <w:r>
        <w:rPr>
          <w:noProof/>
        </w:rPr>
        <w:fldChar w:fldCharType="begin"/>
      </w:r>
      <w:r>
        <w:rPr>
          <w:noProof/>
        </w:rPr>
        <w:instrText xml:space="preserve"> PAGEREF _Toc196645199 \h </w:instrText>
      </w:r>
      <w:r>
        <w:rPr>
          <w:noProof/>
        </w:rPr>
      </w:r>
      <w:r>
        <w:rPr>
          <w:noProof/>
        </w:rPr>
        <w:fldChar w:fldCharType="separate"/>
      </w:r>
      <w:r>
        <w:rPr>
          <w:noProof/>
        </w:rPr>
        <w:t>4</w:t>
      </w:r>
      <w:r>
        <w:rPr>
          <w:noProof/>
        </w:rPr>
        <w:fldChar w:fldCharType="end"/>
      </w:r>
    </w:p>
    <w:p w14:paraId="0B7D131F" w14:textId="77777777" w:rsidR="00736586" w:rsidRDefault="00736586">
      <w:pPr>
        <w:pStyle w:val="TOC1"/>
        <w:rPr>
          <w:rFonts w:asciiTheme="minorHAnsi" w:eastAsiaTheme="minorEastAsia" w:hAnsiTheme="minorHAnsi" w:cstheme="minorBidi"/>
          <w:b w:val="0"/>
          <w:bCs w:val="0"/>
          <w:caps w:val="0"/>
          <w:noProof/>
          <w:sz w:val="24"/>
          <w:lang w:val="en-US" w:eastAsia="ja-JP"/>
        </w:rPr>
      </w:pPr>
      <w:r>
        <w:rPr>
          <w:noProof/>
        </w:rPr>
        <w:t>Annex</w:t>
      </w:r>
      <w:r>
        <w:rPr>
          <w:noProof/>
        </w:rPr>
        <w:tab/>
      </w:r>
      <w:r>
        <w:rPr>
          <w:noProof/>
        </w:rPr>
        <w:fldChar w:fldCharType="begin"/>
      </w:r>
      <w:r>
        <w:rPr>
          <w:noProof/>
        </w:rPr>
        <w:instrText xml:space="preserve"> PAGEREF _Toc196645200 \h </w:instrText>
      </w:r>
      <w:r>
        <w:rPr>
          <w:noProof/>
        </w:rPr>
      </w:r>
      <w:r>
        <w:rPr>
          <w:noProof/>
        </w:rPr>
        <w:fldChar w:fldCharType="separate"/>
      </w:r>
      <w:r>
        <w:rPr>
          <w:noProof/>
        </w:rPr>
        <w:t>5</w:t>
      </w:r>
      <w:r>
        <w:rPr>
          <w:noProof/>
        </w:rPr>
        <w:fldChar w:fldCharType="end"/>
      </w:r>
    </w:p>
    <w:p w14:paraId="5853552A"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Pr>
          <w:noProof/>
        </w:rPr>
        <w:fldChar w:fldCharType="begin"/>
      </w:r>
      <w:r>
        <w:rPr>
          <w:noProof/>
        </w:rPr>
        <w:instrText xml:space="preserve"> PAGEREF _Toc196645201 \h </w:instrText>
      </w:r>
      <w:r>
        <w:rPr>
          <w:noProof/>
        </w:rPr>
      </w:r>
      <w:r>
        <w:rPr>
          <w:noProof/>
        </w:rPr>
        <w:fldChar w:fldCharType="separate"/>
      </w:r>
      <w:r>
        <w:rPr>
          <w:noProof/>
        </w:rPr>
        <w:t>5</w:t>
      </w:r>
      <w:r>
        <w:rPr>
          <w:noProof/>
        </w:rPr>
        <w:fldChar w:fldCharType="end"/>
      </w:r>
    </w:p>
    <w:p w14:paraId="0FF72259"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TEMPORAL CONSIDERATIONS</w:t>
      </w:r>
      <w:r>
        <w:rPr>
          <w:noProof/>
        </w:rPr>
        <w:tab/>
      </w:r>
      <w:r>
        <w:rPr>
          <w:noProof/>
        </w:rPr>
        <w:fldChar w:fldCharType="begin"/>
      </w:r>
      <w:r>
        <w:rPr>
          <w:noProof/>
        </w:rPr>
        <w:instrText xml:space="preserve"> PAGEREF _Toc196645202 \h </w:instrText>
      </w:r>
      <w:r>
        <w:rPr>
          <w:noProof/>
        </w:rPr>
      </w:r>
      <w:r>
        <w:rPr>
          <w:noProof/>
        </w:rPr>
        <w:fldChar w:fldCharType="separate"/>
      </w:r>
      <w:r>
        <w:rPr>
          <w:noProof/>
        </w:rPr>
        <w:t>5</w:t>
      </w:r>
      <w:r>
        <w:rPr>
          <w:noProof/>
        </w:rPr>
        <w:fldChar w:fldCharType="end"/>
      </w:r>
    </w:p>
    <w:p w14:paraId="16ED6E00"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3</w:t>
      </w:r>
      <w:r>
        <w:rPr>
          <w:rFonts w:asciiTheme="minorHAnsi" w:eastAsiaTheme="minorEastAsia" w:hAnsiTheme="minorHAnsi" w:cstheme="minorBidi"/>
          <w:b w:val="0"/>
          <w:bCs w:val="0"/>
          <w:caps w:val="0"/>
          <w:noProof/>
          <w:sz w:val="24"/>
          <w:lang w:val="en-US" w:eastAsia="ja-JP"/>
        </w:rPr>
        <w:tab/>
      </w:r>
      <w:r>
        <w:rPr>
          <w:noProof/>
        </w:rPr>
        <w:t>COLOUR CONFUSIONS</w:t>
      </w:r>
      <w:r>
        <w:rPr>
          <w:noProof/>
        </w:rPr>
        <w:tab/>
      </w:r>
      <w:r>
        <w:rPr>
          <w:noProof/>
        </w:rPr>
        <w:fldChar w:fldCharType="begin"/>
      </w:r>
      <w:r>
        <w:rPr>
          <w:noProof/>
        </w:rPr>
        <w:instrText xml:space="preserve"> PAGEREF _Toc196645203 \h </w:instrText>
      </w:r>
      <w:r>
        <w:rPr>
          <w:noProof/>
        </w:rPr>
      </w:r>
      <w:r>
        <w:rPr>
          <w:noProof/>
        </w:rPr>
        <w:fldChar w:fldCharType="separate"/>
      </w:r>
      <w:r>
        <w:rPr>
          <w:noProof/>
        </w:rPr>
        <w:t>6</w:t>
      </w:r>
      <w:r>
        <w:rPr>
          <w:noProof/>
        </w:rPr>
        <w:fldChar w:fldCharType="end"/>
      </w:r>
    </w:p>
    <w:p w14:paraId="2DA1BC49"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4</w:t>
      </w:r>
      <w:r>
        <w:rPr>
          <w:rFonts w:asciiTheme="minorHAnsi" w:eastAsiaTheme="minorEastAsia" w:hAnsiTheme="minorHAnsi" w:cstheme="minorBidi"/>
          <w:b w:val="0"/>
          <w:bCs w:val="0"/>
          <w:caps w:val="0"/>
          <w:noProof/>
          <w:sz w:val="24"/>
          <w:lang w:val="en-US" w:eastAsia="ja-JP"/>
        </w:rPr>
        <w:tab/>
      </w:r>
      <w:r>
        <w:rPr>
          <w:noProof/>
        </w:rPr>
        <w:t>THE IALA MARITIME BUOYAGE SYSTEM</w:t>
      </w:r>
      <w:r>
        <w:rPr>
          <w:noProof/>
        </w:rPr>
        <w:tab/>
      </w:r>
      <w:r>
        <w:rPr>
          <w:noProof/>
        </w:rPr>
        <w:fldChar w:fldCharType="begin"/>
      </w:r>
      <w:r>
        <w:rPr>
          <w:noProof/>
        </w:rPr>
        <w:instrText xml:space="preserve"> PAGEREF _Toc196645204 \h </w:instrText>
      </w:r>
      <w:r>
        <w:rPr>
          <w:noProof/>
        </w:rPr>
      </w:r>
      <w:r>
        <w:rPr>
          <w:noProof/>
        </w:rPr>
        <w:fldChar w:fldCharType="separate"/>
      </w:r>
      <w:r>
        <w:rPr>
          <w:noProof/>
        </w:rPr>
        <w:t>6</w:t>
      </w:r>
      <w:r>
        <w:rPr>
          <w:noProof/>
        </w:rPr>
        <w:fldChar w:fldCharType="end"/>
      </w:r>
    </w:p>
    <w:p w14:paraId="30C0FE88" w14:textId="77777777" w:rsidR="00736586" w:rsidRDefault="00736586">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4.1</w:t>
      </w:r>
      <w:r>
        <w:rPr>
          <w:rFonts w:asciiTheme="minorHAnsi" w:eastAsiaTheme="minorEastAsia" w:hAnsiTheme="minorHAnsi" w:cstheme="minorBidi"/>
          <w:bCs w:val="0"/>
          <w:noProof/>
          <w:sz w:val="24"/>
          <w:szCs w:val="24"/>
          <w:lang w:val="en-US" w:eastAsia="ja-JP"/>
        </w:rPr>
        <w:tab/>
      </w:r>
      <w:r>
        <w:rPr>
          <w:noProof/>
          <w:lang w:eastAsia="de-DE"/>
        </w:rPr>
        <w:t>Definitions and remarks</w:t>
      </w:r>
      <w:r>
        <w:rPr>
          <w:noProof/>
        </w:rPr>
        <w:tab/>
      </w:r>
      <w:r>
        <w:rPr>
          <w:noProof/>
        </w:rPr>
        <w:fldChar w:fldCharType="begin"/>
      </w:r>
      <w:r>
        <w:rPr>
          <w:noProof/>
        </w:rPr>
        <w:instrText xml:space="preserve"> PAGEREF _Toc196645205 \h </w:instrText>
      </w:r>
      <w:r>
        <w:rPr>
          <w:noProof/>
        </w:rPr>
      </w:r>
      <w:r>
        <w:rPr>
          <w:noProof/>
        </w:rPr>
        <w:fldChar w:fldCharType="separate"/>
      </w:r>
      <w:r>
        <w:rPr>
          <w:noProof/>
        </w:rPr>
        <w:t>6</w:t>
      </w:r>
      <w:r>
        <w:rPr>
          <w:noProof/>
        </w:rPr>
        <w:fldChar w:fldCharType="end"/>
      </w:r>
    </w:p>
    <w:p w14:paraId="76F18237" w14:textId="77777777" w:rsidR="00736586" w:rsidRDefault="00736586">
      <w:pPr>
        <w:pStyle w:val="TOC2"/>
        <w:tabs>
          <w:tab w:val="left" w:pos="1113"/>
        </w:tabs>
        <w:rPr>
          <w:rFonts w:asciiTheme="minorHAnsi" w:eastAsiaTheme="minorEastAsia" w:hAnsiTheme="minorHAnsi" w:cstheme="minorBidi"/>
          <w:bCs w:val="0"/>
          <w:noProof/>
          <w:sz w:val="24"/>
          <w:szCs w:val="24"/>
          <w:lang w:val="en-US" w:eastAsia="ja-JP"/>
        </w:rPr>
      </w:pPr>
      <w:r>
        <w:rPr>
          <w:noProof/>
          <w:lang w:eastAsia="de-DE"/>
        </w:rPr>
        <w:t>4.2</w:t>
      </w:r>
      <w:r>
        <w:rPr>
          <w:rFonts w:asciiTheme="minorHAnsi" w:eastAsiaTheme="minorEastAsia" w:hAnsiTheme="minorHAnsi" w:cstheme="minorBidi"/>
          <w:bCs w:val="0"/>
          <w:noProof/>
          <w:sz w:val="24"/>
          <w:szCs w:val="24"/>
          <w:lang w:val="en-US" w:eastAsia="ja-JP"/>
        </w:rPr>
        <w:tab/>
      </w:r>
      <w:r>
        <w:rPr>
          <w:noProof/>
          <w:lang w:eastAsia="de-DE"/>
        </w:rPr>
        <w:t>Maximum periods</w:t>
      </w:r>
      <w:r>
        <w:rPr>
          <w:noProof/>
        </w:rPr>
        <w:tab/>
      </w:r>
      <w:r>
        <w:rPr>
          <w:noProof/>
        </w:rPr>
        <w:fldChar w:fldCharType="begin"/>
      </w:r>
      <w:r>
        <w:rPr>
          <w:noProof/>
        </w:rPr>
        <w:instrText xml:space="preserve"> PAGEREF _Toc196645206 \h </w:instrText>
      </w:r>
      <w:r>
        <w:rPr>
          <w:noProof/>
        </w:rPr>
      </w:r>
      <w:r>
        <w:rPr>
          <w:noProof/>
        </w:rPr>
        <w:fldChar w:fldCharType="separate"/>
      </w:r>
      <w:r>
        <w:rPr>
          <w:noProof/>
        </w:rPr>
        <w:t>7</w:t>
      </w:r>
      <w:r>
        <w:rPr>
          <w:noProof/>
        </w:rPr>
        <w:fldChar w:fldCharType="end"/>
      </w:r>
    </w:p>
    <w:p w14:paraId="2A1D7DE1" w14:textId="77777777" w:rsidR="00736586" w:rsidRDefault="00736586">
      <w:pPr>
        <w:pStyle w:val="TOC1"/>
        <w:tabs>
          <w:tab w:val="left" w:pos="362"/>
        </w:tabs>
        <w:rPr>
          <w:rFonts w:asciiTheme="minorHAnsi" w:eastAsiaTheme="minorEastAsia" w:hAnsiTheme="minorHAnsi" w:cstheme="minorBidi"/>
          <w:b w:val="0"/>
          <w:bCs w:val="0"/>
          <w:caps w:val="0"/>
          <w:noProof/>
          <w:sz w:val="24"/>
          <w:lang w:val="en-US" w:eastAsia="ja-JP"/>
        </w:rPr>
      </w:pPr>
      <w:r>
        <w:rPr>
          <w:noProof/>
        </w:rPr>
        <w:t>5</w:t>
      </w:r>
      <w:r>
        <w:rPr>
          <w:rFonts w:asciiTheme="minorHAnsi" w:eastAsiaTheme="minorEastAsia" w:hAnsiTheme="minorHAnsi" w:cstheme="minorBidi"/>
          <w:b w:val="0"/>
          <w:bCs w:val="0"/>
          <w:caps w:val="0"/>
          <w:noProof/>
          <w:sz w:val="24"/>
          <w:lang w:val="en-US" w:eastAsia="ja-JP"/>
        </w:rPr>
        <w:tab/>
      </w:r>
      <w:r>
        <w:rPr>
          <w:noProof/>
        </w:rPr>
        <w:t>CLASSIFICATION OF THE RHYTHMIC CHARACTERS OF LIGHTS</w:t>
      </w:r>
      <w:r>
        <w:rPr>
          <w:noProof/>
        </w:rPr>
        <w:tab/>
      </w:r>
      <w:r>
        <w:rPr>
          <w:noProof/>
        </w:rPr>
        <w:fldChar w:fldCharType="begin"/>
      </w:r>
      <w:r>
        <w:rPr>
          <w:noProof/>
        </w:rPr>
        <w:instrText xml:space="preserve"> PAGEREF _Toc196645207 \h </w:instrText>
      </w:r>
      <w:r>
        <w:rPr>
          <w:noProof/>
        </w:rPr>
      </w:r>
      <w:r>
        <w:rPr>
          <w:noProof/>
        </w:rPr>
        <w:fldChar w:fldCharType="separate"/>
      </w:r>
      <w:r>
        <w:rPr>
          <w:noProof/>
        </w:rPr>
        <w:t>8</w:t>
      </w:r>
      <w:r>
        <w:rPr>
          <w:noProof/>
        </w:rPr>
        <w:fldChar w:fldCharType="end"/>
      </w:r>
    </w:p>
    <w:p w14:paraId="4872EAFE" w14:textId="77777777" w:rsidR="00736586" w:rsidRDefault="00736586" w:rsidP="00736586">
      <w:pPr>
        <w:pStyle w:val="TOC5"/>
        <w:rPr>
          <w:rFonts w:asciiTheme="minorHAnsi" w:eastAsiaTheme="minorEastAsia" w:hAnsiTheme="minorHAnsi" w:cstheme="minorBidi"/>
          <w:noProof/>
          <w:sz w:val="24"/>
          <w:szCs w:val="24"/>
          <w:lang w:val="en-US" w:eastAsia="ja-JP"/>
        </w:rPr>
      </w:pPr>
      <w:r>
        <w:rPr>
          <w:noProof/>
        </w:rPr>
        <w:t>APPENDIX 1</w:t>
      </w:r>
      <w:r>
        <w:rPr>
          <w:rFonts w:asciiTheme="minorHAnsi" w:eastAsiaTheme="minorEastAsia" w:hAnsiTheme="minorHAnsi" w:cstheme="minorBidi"/>
          <w:noProof/>
          <w:sz w:val="24"/>
          <w:szCs w:val="24"/>
          <w:lang w:val="en-US" w:eastAsia="ja-JP"/>
        </w:rPr>
        <w:tab/>
      </w:r>
      <w:r>
        <w:rPr>
          <w:noProof/>
        </w:rPr>
        <w:t>RHYTHMIC CHARACTERS OF THE LIGHTS IN THE IALA MARITIME BUOYAGE SISTEM</w:t>
      </w:r>
      <w:r>
        <w:rPr>
          <w:noProof/>
        </w:rPr>
        <w:tab/>
      </w:r>
      <w:r>
        <w:rPr>
          <w:noProof/>
        </w:rPr>
        <w:fldChar w:fldCharType="begin"/>
      </w:r>
      <w:r>
        <w:rPr>
          <w:noProof/>
        </w:rPr>
        <w:instrText xml:space="preserve"> PAGEREF _Toc196645208 \h </w:instrText>
      </w:r>
      <w:r>
        <w:rPr>
          <w:noProof/>
        </w:rPr>
      </w:r>
      <w:r>
        <w:rPr>
          <w:noProof/>
        </w:rPr>
        <w:fldChar w:fldCharType="separate"/>
      </w:r>
      <w:r>
        <w:rPr>
          <w:noProof/>
        </w:rPr>
        <w:t>16</w:t>
      </w:r>
      <w:r>
        <w:rPr>
          <w:noProof/>
        </w:rPr>
        <w:fldChar w:fldCharType="end"/>
      </w:r>
    </w:p>
    <w:p w14:paraId="61D153B1" w14:textId="77777777" w:rsidR="005207B2" w:rsidRDefault="00F46430" w:rsidP="002D4569">
      <w:pPr>
        <w:pStyle w:val="BodyText"/>
      </w:pPr>
      <w:r>
        <w:rPr>
          <w:rFonts w:cs="Arial"/>
          <w:bCs/>
          <w:caps/>
        </w:rPr>
        <w:fldChar w:fldCharType="end"/>
      </w:r>
    </w:p>
    <w:p w14:paraId="36849B26" w14:textId="77777777" w:rsidR="00E22226" w:rsidRDefault="00E22226" w:rsidP="00E22226">
      <w:pPr>
        <w:pStyle w:val="Title"/>
      </w:pPr>
      <w:bookmarkStart w:id="12" w:name="_Toc196645199"/>
      <w:r>
        <w:t>Index of Tables</w:t>
      </w:r>
      <w:bookmarkEnd w:id="12"/>
    </w:p>
    <w:p w14:paraId="5F776B53" w14:textId="77777777" w:rsidR="00736586" w:rsidRDefault="00F46430">
      <w:pPr>
        <w:pStyle w:val="TableofFigures"/>
        <w:tabs>
          <w:tab w:val="left" w:pos="974"/>
        </w:tabs>
        <w:rPr>
          <w:rFonts w:asciiTheme="minorHAnsi" w:eastAsiaTheme="minorEastAsia" w:hAnsiTheme="minorHAnsi" w:cstheme="minorBidi"/>
          <w:noProof/>
          <w:sz w:val="24"/>
          <w:lang w:val="en-US" w:eastAsia="ja-JP"/>
        </w:rPr>
      </w:pPr>
      <w:r>
        <w:fldChar w:fldCharType="begin"/>
      </w:r>
      <w:r w:rsidR="00E22226">
        <w:instrText xml:space="preserve"> TOC \h \z \t "Table_#" \c </w:instrText>
      </w:r>
      <w:r>
        <w:fldChar w:fldCharType="separate"/>
      </w:r>
      <w:r w:rsidR="00736586">
        <w:rPr>
          <w:noProof/>
        </w:rPr>
        <w:t>Table 1</w:t>
      </w:r>
      <w:r w:rsidR="00736586">
        <w:rPr>
          <w:rFonts w:asciiTheme="minorHAnsi" w:eastAsiaTheme="minorEastAsia" w:hAnsiTheme="minorHAnsi" w:cstheme="minorBidi"/>
          <w:noProof/>
          <w:sz w:val="24"/>
          <w:lang w:val="en-US" w:eastAsia="ja-JP"/>
        </w:rPr>
        <w:tab/>
      </w:r>
      <w:r w:rsidR="00736586">
        <w:rPr>
          <w:noProof/>
        </w:rPr>
        <w:t>Rhythmic character of lights</w:t>
      </w:r>
      <w:r w:rsidR="00736586">
        <w:rPr>
          <w:noProof/>
        </w:rPr>
        <w:tab/>
      </w:r>
      <w:r w:rsidR="00736586">
        <w:rPr>
          <w:noProof/>
        </w:rPr>
        <w:fldChar w:fldCharType="begin"/>
      </w:r>
      <w:r w:rsidR="00736586">
        <w:rPr>
          <w:noProof/>
        </w:rPr>
        <w:instrText xml:space="preserve"> PAGEREF _Toc196645268 \h </w:instrText>
      </w:r>
      <w:r w:rsidR="00736586">
        <w:rPr>
          <w:noProof/>
        </w:rPr>
      </w:r>
      <w:r w:rsidR="00736586">
        <w:rPr>
          <w:noProof/>
        </w:rPr>
        <w:fldChar w:fldCharType="separate"/>
      </w:r>
      <w:r w:rsidR="00736586">
        <w:rPr>
          <w:noProof/>
        </w:rPr>
        <w:t>8</w:t>
      </w:r>
      <w:r w:rsidR="00736586">
        <w:rPr>
          <w:noProof/>
        </w:rPr>
        <w:fldChar w:fldCharType="end"/>
      </w:r>
    </w:p>
    <w:p w14:paraId="06F4ACF3" w14:textId="77777777" w:rsidR="00E22226" w:rsidRDefault="00F46430" w:rsidP="00E22226">
      <w:pPr>
        <w:pStyle w:val="BodyText"/>
      </w:pPr>
      <w:r>
        <w:fldChar w:fldCharType="end"/>
      </w:r>
    </w:p>
    <w:p w14:paraId="739BA570" w14:textId="77777777" w:rsidR="00985597" w:rsidRDefault="00460028" w:rsidP="00D30727">
      <w:pPr>
        <w:pStyle w:val="Title"/>
      </w:pPr>
      <w:r>
        <w:br w:type="page"/>
      </w:r>
      <w:bookmarkStart w:id="13" w:name="_Toc196645200"/>
      <w:r w:rsidR="00985597">
        <w:lastRenderedPageBreak/>
        <w:t>Annex</w:t>
      </w:r>
      <w:bookmarkEnd w:id="13"/>
    </w:p>
    <w:p w14:paraId="3526BE9C" w14:textId="77777777" w:rsidR="009E1230" w:rsidRPr="00985597" w:rsidRDefault="00263943" w:rsidP="00985597">
      <w:pPr>
        <w:pStyle w:val="BodyText"/>
        <w:jc w:val="center"/>
        <w:rPr>
          <w:b/>
          <w:sz w:val="32"/>
          <w:szCs w:val="32"/>
        </w:rPr>
      </w:pPr>
      <w:r w:rsidRPr="00263943">
        <w:rPr>
          <w:b/>
          <w:sz w:val="32"/>
          <w:szCs w:val="32"/>
        </w:rPr>
        <w:t>The rhythmic characters of lights on aids to navigation</w:t>
      </w:r>
    </w:p>
    <w:p w14:paraId="2A6B4981" w14:textId="77777777" w:rsidR="00263943" w:rsidRDefault="00263943" w:rsidP="00BF1DCF">
      <w:pPr>
        <w:pStyle w:val="Heading1"/>
      </w:pPr>
      <w:bookmarkStart w:id="14" w:name="_Toc196645201"/>
      <w:r>
        <w:t>INTRODUCTION</w:t>
      </w:r>
      <w:bookmarkEnd w:id="14"/>
    </w:p>
    <w:p w14:paraId="70EFA3BD" w14:textId="77777777" w:rsidR="00263943" w:rsidRDefault="00263943" w:rsidP="00BF1DCF">
      <w:pPr>
        <w:pStyle w:val="BodyText"/>
        <w:rPr>
          <w:lang w:eastAsia="de-DE"/>
        </w:rPr>
      </w:pPr>
      <w:r>
        <w:rPr>
          <w:lang w:eastAsia="de-DE"/>
        </w:rPr>
        <w:t>This Annex has been prepared to harmonise, on a world wide basis, the determination of the rhythmic characters of lights on aids to navigation. References to the IALA Maritime Buoyage System are included where appropriate.</w:t>
      </w:r>
    </w:p>
    <w:p w14:paraId="34698D9C" w14:textId="60E11A56" w:rsidR="00263943" w:rsidRDefault="00263943" w:rsidP="00BF1DCF">
      <w:pPr>
        <w:pStyle w:val="BodyText"/>
        <w:rPr>
          <w:ins w:id="15" w:author="Aivar" w:date="2015-05-20T13:05:00Z"/>
          <w:lang w:eastAsia="de-DE"/>
        </w:rPr>
      </w:pPr>
      <w:r>
        <w:rPr>
          <w:lang w:eastAsia="de-DE"/>
        </w:rPr>
        <w:t>In the table entitled "Classification of the rhythmic characters of lights</w:t>
      </w:r>
      <w:ins w:id="16" w:author="Aivar" w:date="2015-05-20T12:59:00Z">
        <w:r w:rsidR="00F518D5">
          <w:rPr>
            <w:lang w:eastAsia="de-DE"/>
          </w:rPr>
          <w:t>”</w:t>
        </w:r>
      </w:ins>
      <w:r>
        <w:rPr>
          <w:lang w:eastAsia="de-DE"/>
        </w:rPr>
        <w:t xml:space="preserve">, each class or sub-class of light character is described in general terms by a statement in the third column, which is headed "General description".  </w:t>
      </w:r>
      <w:commentRangeStart w:id="17"/>
      <w:r>
        <w:rPr>
          <w:lang w:eastAsia="de-DE"/>
        </w:rPr>
        <w:t>These statements have been adopted by the International Hydrographic Organization and national hydrographic organizations for use in their publications</w:t>
      </w:r>
      <w:commentRangeEnd w:id="17"/>
      <w:r w:rsidR="00FC52F8">
        <w:rPr>
          <w:rStyle w:val="CommentReference"/>
          <w:lang w:eastAsia="de-DE"/>
        </w:rPr>
        <w:commentReference w:id="17"/>
      </w:r>
      <w:r>
        <w:rPr>
          <w:lang w:eastAsia="de-DE"/>
        </w:rPr>
        <w:t>,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with the requirements of the "IALA's Specification" if they are to conform with these Recommendations.</w:t>
      </w:r>
    </w:p>
    <w:p w14:paraId="255329B9" w14:textId="169DA84D" w:rsidR="004668A9" w:rsidRDefault="004668A9" w:rsidP="00BF1DCF">
      <w:pPr>
        <w:pStyle w:val="BodyText"/>
        <w:rPr>
          <w:lang w:eastAsia="de-DE"/>
        </w:rPr>
      </w:pPr>
      <w:ins w:id="18" w:author="Aivar" w:date="2015-05-20T13:05:00Z">
        <w:r>
          <w:rPr>
            <w:lang w:eastAsia="de-DE"/>
          </w:rPr>
          <w:t>Further guidelines for implementation of rhyt</w:t>
        </w:r>
      </w:ins>
      <w:ins w:id="19" w:author="Aivar" w:date="2015-05-20T13:06:00Z">
        <w:r>
          <w:rPr>
            <w:lang w:eastAsia="de-DE"/>
          </w:rPr>
          <w:t xml:space="preserve">hmic characters on AtoN are provided in IALA Guideline xxx </w:t>
        </w:r>
        <w:r w:rsidR="003E191A" w:rsidRPr="007C3645">
          <w:rPr>
            <w:sz w:val="20"/>
          </w:rPr>
          <w:t>– Selection of Rhythmic Characters of Lights on Aids to Navigation</w:t>
        </w:r>
        <w:r w:rsidR="003E191A">
          <w:rPr>
            <w:sz w:val="20"/>
          </w:rPr>
          <w:t xml:space="preserve">. </w:t>
        </w:r>
      </w:ins>
    </w:p>
    <w:p w14:paraId="506A6E91" w14:textId="2012C570" w:rsidR="00263943" w:rsidDel="00410250" w:rsidRDefault="00263943" w:rsidP="00BF1DCF">
      <w:pPr>
        <w:pStyle w:val="Heading1"/>
        <w:rPr>
          <w:del w:id="20" w:author="Aivar" w:date="2015-05-20T13:08:00Z"/>
        </w:rPr>
      </w:pPr>
      <w:bookmarkStart w:id="21" w:name="_Toc196645202"/>
      <w:commentRangeStart w:id="22"/>
      <w:del w:id="23" w:author="Aivar" w:date="2015-05-20T13:08:00Z">
        <w:r w:rsidDel="00410250">
          <w:delText>TEMPORAL CONSIDERATIONS</w:delText>
        </w:r>
        <w:bookmarkEnd w:id="21"/>
        <w:commentRangeEnd w:id="22"/>
        <w:r w:rsidR="00410250" w:rsidDel="00410250">
          <w:rPr>
            <w:rStyle w:val="CommentReference"/>
            <w:b w:val="0"/>
            <w:caps w:val="0"/>
            <w:kern w:val="0"/>
          </w:rPr>
          <w:commentReference w:id="22"/>
        </w:r>
      </w:del>
    </w:p>
    <w:p w14:paraId="1E2082CD" w14:textId="35C55C3A" w:rsidR="00263943" w:rsidDel="004668A9" w:rsidRDefault="00263943" w:rsidP="00BF1DCF">
      <w:pPr>
        <w:pStyle w:val="BodyText"/>
        <w:rPr>
          <w:del w:id="24" w:author="Aivar" w:date="2015-05-20T13:04:00Z"/>
          <w:lang w:eastAsia="de-DE"/>
        </w:rPr>
      </w:pPr>
      <w:del w:id="25" w:author="Aivar" w:date="2015-05-20T13:04:00Z">
        <w:r w:rsidDel="004668A9">
          <w:rPr>
            <w:lang w:eastAsia="de-DE"/>
          </w:rPr>
          <w:delText>The persistence of vision of a light, after extinction of the light, can reach 0.15 second; and the incandescence and nigrescence times associated with an incandescent source may together make a significant contribution to the duration of an appearance of light. These facts may be important, according to the circumstance, if the duration of an interval of darkness in a rhythmic character is made too short.</w:delText>
        </w:r>
      </w:del>
    </w:p>
    <w:p w14:paraId="6046A8F2" w14:textId="396FB59F" w:rsidR="00263943" w:rsidDel="004668A9" w:rsidRDefault="00263943" w:rsidP="00BF1DCF">
      <w:pPr>
        <w:pStyle w:val="BodyText"/>
        <w:rPr>
          <w:del w:id="26" w:author="Aivar" w:date="2015-05-20T13:04:00Z"/>
          <w:lang w:eastAsia="de-DE"/>
        </w:rPr>
      </w:pPr>
      <w:del w:id="27" w:author="Aivar" w:date="2015-05-20T13:04:00Z">
        <w:r w:rsidDel="004668A9">
          <w:rPr>
            <w:lang w:eastAsia="de-DE"/>
          </w:rPr>
          <w:delText>An authority should choose the rates for all its quick lights and all its very quick lights to be either 60 and 120 flashes per minute or 50 and 100 flashes per minute; the former set of rates is recommended as preferable. The latter set of rates has been defined for the benefit of those authorities that use buoy lanterns having mantle burners, for which the incandescence and nigrescence times together are too long to make the rate of 120 flashes per minute practical. Those authorities must perforce take the slower of the two specified rates for their very quick lights, and hence must also take the slower of the two specified rates for their quick lights in order to keep a recognizable distinction between the rates that they use. This document contains further recommendations for those same authorities with regard to the classes of flashing lights to ensure that their quick lights can be discriminated.</w:delText>
        </w:r>
      </w:del>
    </w:p>
    <w:p w14:paraId="11CC27C7" w14:textId="7D249BAA" w:rsidR="00263943" w:rsidDel="004668A9" w:rsidRDefault="00263943" w:rsidP="00BF1DCF">
      <w:pPr>
        <w:pStyle w:val="BodyText"/>
        <w:rPr>
          <w:del w:id="28" w:author="Aivar" w:date="2015-05-20T13:04:00Z"/>
          <w:lang w:eastAsia="de-DE"/>
        </w:rPr>
      </w:pPr>
      <w:del w:id="29" w:author="Aivar" w:date="2015-05-20T13:04:00Z">
        <w:r w:rsidDel="004668A9">
          <w:rPr>
            <w:lang w:eastAsia="de-DE"/>
          </w:rPr>
          <w:delText>The repetition rate for ultra quick lights should not exceed 300 flashes per minute because at faster rates the sequence of flashes might resemble appearances of steady light in some circumstances.</w:delText>
        </w:r>
      </w:del>
    </w:p>
    <w:p w14:paraId="601ECB4B" w14:textId="5C4195D5" w:rsidR="00263943" w:rsidDel="004668A9" w:rsidRDefault="00263943" w:rsidP="00BF1DCF">
      <w:pPr>
        <w:pStyle w:val="BodyText"/>
        <w:rPr>
          <w:del w:id="30" w:author="Aivar" w:date="2015-05-20T13:04:00Z"/>
          <w:lang w:eastAsia="de-DE"/>
        </w:rPr>
      </w:pPr>
      <w:del w:id="31" w:author="Aivar" w:date="2015-05-20T13:04:00Z">
        <w:r w:rsidDel="004668A9">
          <w:rPr>
            <w:lang w:eastAsia="de-DE"/>
          </w:rPr>
          <w:delText>Discrimination of different rates of flashing is not immediately easy unless there is a ratio of at least three to one between the rates. If this ratio cannot be attained, particular care will be required if flashing, quick, very quick and ultra quick lights of the same colour in the same area are to be correctly and readily recognized. Other distinctions should be made, if possible, between the characters, such as making periods clearly dissimilar or the numbers in groups different.</w:delText>
        </w:r>
      </w:del>
    </w:p>
    <w:p w14:paraId="1869D976" w14:textId="6F77C6EB" w:rsidR="00263943" w:rsidDel="004668A9" w:rsidRDefault="00263943" w:rsidP="00BF1DCF">
      <w:pPr>
        <w:pStyle w:val="BodyText"/>
        <w:rPr>
          <w:del w:id="32" w:author="Aivar" w:date="2015-05-20T13:04:00Z"/>
          <w:lang w:eastAsia="de-DE"/>
        </w:rPr>
      </w:pPr>
      <w:del w:id="33" w:author="Aivar" w:date="2015-05-20T13:04:00Z">
        <w:r w:rsidDel="004668A9">
          <w:rPr>
            <w:lang w:eastAsia="de-DE"/>
          </w:rPr>
          <w:delText>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than one third of the duration of the longer flash.</w:delText>
        </w:r>
      </w:del>
    </w:p>
    <w:p w14:paraId="2FC835D8" w14:textId="6628410C" w:rsidR="00263943" w:rsidDel="00410250" w:rsidRDefault="00263943" w:rsidP="00BF1DCF">
      <w:pPr>
        <w:pStyle w:val="Heading1"/>
        <w:rPr>
          <w:del w:id="34" w:author="Aivar" w:date="2015-05-20T13:08:00Z"/>
        </w:rPr>
      </w:pPr>
      <w:bookmarkStart w:id="35" w:name="_Toc196645203"/>
      <w:commentRangeStart w:id="36"/>
      <w:del w:id="37" w:author="Aivar" w:date="2015-05-20T13:08:00Z">
        <w:r w:rsidDel="00410250">
          <w:delText>COLOUR CONFUSIONS</w:delText>
        </w:r>
        <w:bookmarkEnd w:id="35"/>
        <w:commentRangeEnd w:id="36"/>
        <w:r w:rsidR="00410250" w:rsidDel="00410250">
          <w:rPr>
            <w:rStyle w:val="CommentReference"/>
            <w:b w:val="0"/>
            <w:caps w:val="0"/>
            <w:kern w:val="0"/>
          </w:rPr>
          <w:commentReference w:id="36"/>
        </w:r>
      </w:del>
    </w:p>
    <w:p w14:paraId="2EC67F3A" w14:textId="6681D8A3" w:rsidR="00263943" w:rsidDel="00410250" w:rsidRDefault="00263943" w:rsidP="00BF1DCF">
      <w:pPr>
        <w:pStyle w:val="BodyText"/>
        <w:rPr>
          <w:del w:id="38" w:author="Aivar" w:date="2015-05-20T13:08:00Z"/>
          <w:lang w:eastAsia="de-DE"/>
        </w:rPr>
      </w:pPr>
      <w:del w:id="39" w:author="Aivar" w:date="2015-05-20T13:08:00Z">
        <w:r w:rsidDel="00410250">
          <w:rPr>
            <w:lang w:eastAsia="de-DE"/>
          </w:rPr>
          <w:delText>It is safer to assume that a confusion between White and Yellow as colours for lights is liable to occur, and therefore the rhythmic character of a Yellow light should always be chosen with the understanding that the colour of the light might be mistaken for White.</w:delText>
        </w:r>
      </w:del>
    </w:p>
    <w:p w14:paraId="100BB328" w14:textId="1EEE306D" w:rsidR="00263943" w:rsidDel="00410250" w:rsidRDefault="00263943" w:rsidP="00BF1DCF">
      <w:pPr>
        <w:pStyle w:val="BodyText"/>
        <w:rPr>
          <w:del w:id="40" w:author="Aivar" w:date="2015-05-20T13:08:00Z"/>
          <w:lang w:eastAsia="de-DE"/>
        </w:rPr>
      </w:pPr>
      <w:del w:id="41" w:author="Aivar" w:date="2015-05-20T13:08:00Z">
        <w:r w:rsidDel="00410250">
          <w:rPr>
            <w:lang w:eastAsia="de-DE"/>
          </w:rPr>
          <w:delText>A Green light that is showing flashes of very short duration can be mistaken for a White light (or a Blue light), so authorities should take care that the colour of a Green light is clearly recognizable at the maximum required range if the duration of a flash in the rhythmic character is very short. It is probably advisable for authorities to avoid choosing rhythmic characters with high rates of flashing for Green lights.</w:delText>
        </w:r>
      </w:del>
    </w:p>
    <w:p w14:paraId="2BE4CC44" w14:textId="77777777" w:rsidR="00263943" w:rsidRDefault="00263943" w:rsidP="00BF1DCF">
      <w:pPr>
        <w:pStyle w:val="Heading1"/>
      </w:pPr>
      <w:bookmarkStart w:id="42" w:name="_Toc196645204"/>
      <w:r>
        <w:t>THE IALA MARITIME BUOYAGE SYSTEM</w:t>
      </w:r>
      <w:bookmarkEnd w:id="42"/>
    </w:p>
    <w:p w14:paraId="037D122A" w14:textId="77777777" w:rsidR="00263943" w:rsidRDefault="00263943" w:rsidP="00BF1DCF">
      <w:pPr>
        <w:pStyle w:val="BodyText"/>
        <w:rPr>
          <w:lang w:eastAsia="de-DE"/>
        </w:rPr>
      </w:pPr>
      <w:r>
        <w:rPr>
          <w:lang w:eastAsia="de-DE"/>
        </w:rPr>
        <w:t>The Appendix to this document classifies the rhythmic characters of the lights for the marks in the IALA Maritime Buoyage System with some remarks and further recommendations. All the characters used should be in conformity with the general recommendations of this document.</w:t>
      </w:r>
    </w:p>
    <w:p w14:paraId="702E9758" w14:textId="178344E3" w:rsidR="00263943" w:rsidRDefault="00263943" w:rsidP="00BF1DCF">
      <w:pPr>
        <w:pStyle w:val="BodyText"/>
        <w:rPr>
          <w:lang w:eastAsia="de-DE"/>
        </w:rPr>
      </w:pPr>
      <w:r>
        <w:rPr>
          <w:lang w:eastAsia="de-DE"/>
        </w:rPr>
        <w:t xml:space="preserve">Lights of different colours are used to assist </w:t>
      </w:r>
      <w:del w:id="43" w:author="Aivar" w:date="2015-05-20T13:11:00Z">
        <w:r w:rsidDel="00410250">
          <w:rPr>
            <w:lang w:eastAsia="de-DE"/>
          </w:rPr>
          <w:delText xml:space="preserve">recognition </w:delText>
        </w:r>
      </w:del>
      <w:ins w:id="44" w:author="Aivar" w:date="2015-05-20T13:11:00Z">
        <w:r w:rsidR="00410250">
          <w:rPr>
            <w:lang w:eastAsia="de-DE"/>
          </w:rPr>
          <w:t xml:space="preserve">identification </w:t>
        </w:r>
      </w:ins>
      <w:r>
        <w:rPr>
          <w:lang w:eastAsia="de-DE"/>
        </w:rPr>
        <w:t xml:space="preserve">of the marks in the IALA Maritime Buoyage System: Red and Green lights for the lateral marks, White lights for the cardinal, isolated-danger and safe-water marks, </w:t>
      </w:r>
      <w:del w:id="45" w:author="Aivar" w:date="2015-05-20T13:14:00Z">
        <w:r w:rsidDel="00410250">
          <w:rPr>
            <w:lang w:eastAsia="de-DE"/>
          </w:rPr>
          <w:delText xml:space="preserve">and </w:delText>
        </w:r>
      </w:del>
      <w:r>
        <w:rPr>
          <w:lang w:eastAsia="de-DE"/>
        </w:rPr>
        <w:t>Yellow lights for the special marks</w:t>
      </w:r>
      <w:ins w:id="46" w:author="Aivar" w:date="2015-05-20T13:14:00Z">
        <w:r w:rsidR="00410250">
          <w:rPr>
            <w:lang w:eastAsia="de-DE"/>
          </w:rPr>
          <w:t>, and Blue/Yellow lights for wreck marking buoys</w:t>
        </w:r>
      </w:ins>
      <w:r>
        <w:rPr>
          <w:lang w:eastAsia="de-DE"/>
        </w:rPr>
        <w:t>. The lights of the special marks should not show any of the rhythmic characters that have been assigned to the marks showing White lights.</w:t>
      </w:r>
    </w:p>
    <w:p w14:paraId="4670ECC0" w14:textId="4A324340" w:rsidR="00263943" w:rsidRDefault="00263943" w:rsidP="00BF1DCF">
      <w:pPr>
        <w:pStyle w:val="BodyText"/>
        <w:rPr>
          <w:lang w:eastAsia="de-DE"/>
        </w:rPr>
      </w:pPr>
      <w:r>
        <w:rPr>
          <w:lang w:eastAsia="de-DE"/>
        </w:rPr>
        <w:t xml:space="preserve">The White lights of the cardinal marks are given a characteristic identity by the use of flashes at the rates for very quick lights or quick lights as the whole or a part of each of the rhythmic characters assigned to them. </w:t>
      </w:r>
      <w:del w:id="47" w:author="Aivar" w:date="2015-05-20T13:15:00Z">
        <w:r w:rsidDel="005A72F5">
          <w:rPr>
            <w:lang w:eastAsia="de-DE"/>
          </w:rPr>
          <w:delText xml:space="preserve">Recognition </w:delText>
        </w:r>
      </w:del>
      <w:ins w:id="48" w:author="Aivar" w:date="2015-05-20T13:15:00Z">
        <w:r w:rsidR="005A72F5">
          <w:rPr>
            <w:lang w:eastAsia="de-DE"/>
          </w:rPr>
          <w:t xml:space="preserve">Identification </w:t>
        </w:r>
      </w:ins>
      <w:r>
        <w:rPr>
          <w:lang w:eastAsia="de-DE"/>
        </w:rPr>
        <w:t xml:space="preserve">of any one of the four cardinal marks does not require </w:t>
      </w:r>
      <w:del w:id="49" w:author="Aivar" w:date="2015-05-20T13:16:00Z">
        <w:r w:rsidDel="005A72F5">
          <w:rPr>
            <w:lang w:eastAsia="de-DE"/>
          </w:rPr>
          <w:delText xml:space="preserve">identification </w:delText>
        </w:r>
      </w:del>
      <w:ins w:id="50" w:author="Aivar" w:date="2015-05-20T13:16:00Z">
        <w:r w:rsidR="005A72F5">
          <w:rPr>
            <w:lang w:eastAsia="de-DE"/>
          </w:rPr>
          <w:t xml:space="preserve">knowledge </w:t>
        </w:r>
      </w:ins>
      <w:r>
        <w:rPr>
          <w:lang w:eastAsia="de-DE"/>
        </w:rPr>
        <w:t>of which of the two rates is being shown unless two similar marks are in the same area, and even then the periods of the rhythmic characters will be different.</w:t>
      </w:r>
    </w:p>
    <w:p w14:paraId="75375D3C" w14:textId="77777777" w:rsidR="00263943" w:rsidRDefault="00263943" w:rsidP="00BF1DCF">
      <w:pPr>
        <w:pStyle w:val="Heading2"/>
        <w:rPr>
          <w:lang w:eastAsia="de-DE"/>
        </w:rPr>
      </w:pPr>
      <w:bookmarkStart w:id="51" w:name="_Toc196645205"/>
      <w:r>
        <w:rPr>
          <w:lang w:eastAsia="de-DE"/>
        </w:rPr>
        <w:t>D</w:t>
      </w:r>
      <w:r w:rsidR="00865705">
        <w:rPr>
          <w:lang w:eastAsia="de-DE"/>
        </w:rPr>
        <w:t>efinitions and remarks</w:t>
      </w:r>
      <w:bookmarkEnd w:id="51"/>
    </w:p>
    <w:p w14:paraId="6800BEAE" w14:textId="77777777" w:rsidR="00263943" w:rsidRDefault="00263943" w:rsidP="00BF1DCF">
      <w:pPr>
        <w:pStyle w:val="BodyText"/>
        <w:rPr>
          <w:lang w:eastAsia="de-DE"/>
        </w:rPr>
      </w:pPr>
      <w:r>
        <w:rPr>
          <w:lang w:eastAsia="de-DE"/>
        </w:rPr>
        <w:t>A rhythmic light is a light showing intermittently with a regular periodicity. The rhythmic character of such a light is the sequence of different appearances presented by the light during a period.</w:t>
      </w:r>
    </w:p>
    <w:p w14:paraId="7FA00B06" w14:textId="77777777" w:rsidR="00263943" w:rsidRDefault="00263943" w:rsidP="00BF1DCF">
      <w:pPr>
        <w:pStyle w:val="BodyText"/>
        <w:rPr>
          <w:lang w:eastAsia="de-DE"/>
        </w:rPr>
      </w:pPr>
      <w:r>
        <w:rPr>
          <w:lang w:eastAsia="de-DE"/>
        </w:rPr>
        <w:t>A light must, on a given bearing, maintain a consistent character.</w:t>
      </w:r>
    </w:p>
    <w:p w14:paraId="39D3E203" w14:textId="77777777" w:rsidR="00263943" w:rsidRDefault="00263943" w:rsidP="00BF1DCF">
      <w:pPr>
        <w:pStyle w:val="BodyText"/>
        <w:rPr>
          <w:lang w:eastAsia="de-DE"/>
        </w:rPr>
      </w:pPr>
      <w:r>
        <w:rPr>
          <w:lang w:eastAsia="de-DE"/>
        </w:rPr>
        <w:t>These Recommendations are applicable to the rhythmic characters presented by all-round lights, sector lights, leading lights and direction lights.</w:t>
      </w:r>
    </w:p>
    <w:p w14:paraId="1092583F" w14:textId="3FB1A6CE" w:rsidR="00263943" w:rsidRDefault="00263943" w:rsidP="00BF1DCF">
      <w:pPr>
        <w:pStyle w:val="BodyText"/>
        <w:rPr>
          <w:lang w:eastAsia="de-DE"/>
        </w:rPr>
      </w:pPr>
      <w:r>
        <w:rPr>
          <w:lang w:eastAsia="de-DE"/>
        </w:rPr>
        <w:t xml:space="preserve">The </w:t>
      </w:r>
      <w:ins w:id="52" w:author="Aivar" w:date="2015-05-20T13:20:00Z">
        <w:r w:rsidR="00243C84">
          <w:rPr>
            <w:lang w:eastAsia="de-DE"/>
          </w:rPr>
          <w:fldChar w:fldCharType="begin"/>
        </w:r>
        <w:r w:rsidR="00243C84">
          <w:rPr>
            <w:lang w:eastAsia="de-DE"/>
          </w:rPr>
          <w:instrText xml:space="preserve"> HYPERLINK "http://www.iala-aism.org/wiki/dictionary/" </w:instrText>
        </w:r>
        <w:r w:rsidR="00243C84">
          <w:rPr>
            <w:lang w:eastAsia="de-DE"/>
          </w:rPr>
          <w:fldChar w:fldCharType="separate"/>
        </w:r>
        <w:r w:rsidRPr="00243C84">
          <w:rPr>
            <w:rStyle w:val="Hyperlink"/>
            <w:lang w:eastAsia="de-DE"/>
          </w:rPr>
          <w:t>International Dictionary of Aids to Marine Navigation</w:t>
        </w:r>
        <w:r w:rsidR="00243C84">
          <w:rPr>
            <w:lang w:eastAsia="de-DE"/>
          </w:rPr>
          <w:fldChar w:fldCharType="end"/>
        </w:r>
      </w:ins>
      <w:r>
        <w:rPr>
          <w:lang w:eastAsia="de-DE"/>
        </w:rPr>
        <w:t>, Chapter 2, Visual Aids, should be consulted for definitions of the types and characteristics of lights on aids to navigation.</w:t>
      </w:r>
    </w:p>
    <w:p w14:paraId="5950237B" w14:textId="77777777" w:rsidR="00BF1DCF" w:rsidRDefault="00BF1DCF">
      <w:pPr>
        <w:rPr>
          <w:b/>
          <w:lang w:eastAsia="de-DE"/>
        </w:rPr>
      </w:pPr>
      <w:r>
        <w:rPr>
          <w:lang w:eastAsia="de-DE"/>
        </w:rPr>
        <w:br w:type="page"/>
      </w:r>
    </w:p>
    <w:p w14:paraId="726E012B" w14:textId="25CD4B88" w:rsidR="00263943" w:rsidRDefault="00263943" w:rsidP="00BF1DCF">
      <w:pPr>
        <w:pStyle w:val="Heading2"/>
        <w:rPr>
          <w:lang w:eastAsia="de-DE"/>
        </w:rPr>
      </w:pPr>
      <w:bookmarkStart w:id="53" w:name="_Toc196645206"/>
      <w:del w:id="54" w:author="Aivar" w:date="2015-05-20T13:47:00Z">
        <w:r w:rsidDel="005B49EB">
          <w:rPr>
            <w:lang w:eastAsia="de-DE"/>
          </w:rPr>
          <w:lastRenderedPageBreak/>
          <w:delText>M</w:delText>
        </w:r>
        <w:r w:rsidR="00865705" w:rsidDel="005B49EB">
          <w:rPr>
            <w:lang w:eastAsia="de-DE"/>
          </w:rPr>
          <w:delText xml:space="preserve">aximum </w:delText>
        </w:r>
      </w:del>
      <w:ins w:id="55" w:author="Aivar" w:date="2015-05-20T13:47:00Z">
        <w:r w:rsidR="005B49EB">
          <w:rPr>
            <w:lang w:eastAsia="de-DE"/>
          </w:rPr>
          <w:t xml:space="preserve">Character </w:t>
        </w:r>
      </w:ins>
      <w:r w:rsidR="00865705">
        <w:rPr>
          <w:lang w:eastAsia="de-DE"/>
        </w:rPr>
        <w:t>periods</w:t>
      </w:r>
      <w:bookmarkEnd w:id="53"/>
    </w:p>
    <w:p w14:paraId="012FC683" w14:textId="747F797F" w:rsidR="00DF6EB4" w:rsidRDefault="00263943" w:rsidP="00BF1DCF">
      <w:pPr>
        <w:pStyle w:val="BodyText"/>
        <w:rPr>
          <w:lang w:eastAsia="de-DE"/>
        </w:rPr>
      </w:pPr>
      <w:r>
        <w:rPr>
          <w:lang w:eastAsia="de-DE"/>
        </w:rPr>
        <w:t xml:space="preserve">It is recommended that the periods of the characters of rhythmic lights should </w:t>
      </w:r>
      <w:ins w:id="56" w:author="Aivar" w:date="2015-05-20T13:31:00Z">
        <w:r w:rsidR="007C2F3C">
          <w:rPr>
            <w:lang w:eastAsia="de-DE"/>
          </w:rPr>
          <w:t>be selected in accordance with location specific navigational requirements</w:t>
        </w:r>
      </w:ins>
      <w:ins w:id="57" w:author="Aivar" w:date="2015-05-20T13:48:00Z">
        <w:r w:rsidR="005B49EB">
          <w:rPr>
            <w:lang w:eastAsia="de-DE"/>
          </w:rPr>
          <w:t>.</w:t>
        </w:r>
      </w:ins>
      <w:ins w:id="58" w:author="Aivar" w:date="2015-05-20T13:31:00Z">
        <w:r w:rsidR="007C2F3C">
          <w:rPr>
            <w:lang w:eastAsia="de-DE"/>
          </w:rPr>
          <w:t xml:space="preserve"> </w:t>
        </w:r>
      </w:ins>
      <w:ins w:id="59" w:author="Aivar" w:date="2015-05-20T13:48:00Z">
        <w:r w:rsidR="005B49EB">
          <w:rPr>
            <w:lang w:eastAsia="de-DE"/>
          </w:rPr>
          <w:t>The</w:t>
        </w:r>
      </w:ins>
      <w:ins w:id="60" w:author="Aivar" w:date="2015-05-20T13:31:00Z">
        <w:r w:rsidR="007C2F3C">
          <w:rPr>
            <w:lang w:eastAsia="de-DE"/>
          </w:rPr>
          <w:t xml:space="preserve"> </w:t>
        </w:r>
      </w:ins>
      <w:ins w:id="61" w:author="Aivar" w:date="2015-05-20T13:49:00Z">
        <w:r w:rsidR="00E63113">
          <w:rPr>
            <w:lang w:eastAsia="de-DE"/>
          </w:rPr>
          <w:t xml:space="preserve">period and the </w:t>
        </w:r>
      </w:ins>
      <w:ins w:id="62" w:author="Aivar" w:date="2015-05-20T13:31:00Z">
        <w:r w:rsidR="007C2F3C">
          <w:rPr>
            <w:lang w:eastAsia="de-DE"/>
          </w:rPr>
          <w:t xml:space="preserve">eclipse phase </w:t>
        </w:r>
      </w:ins>
      <w:ins w:id="63" w:author="Aivar" w:date="2015-05-20T13:48:00Z">
        <w:r w:rsidR="005B49EB">
          <w:rPr>
            <w:lang w:eastAsia="de-DE"/>
          </w:rPr>
          <w:t xml:space="preserve">should </w:t>
        </w:r>
      </w:ins>
      <w:r>
        <w:rPr>
          <w:lang w:eastAsia="de-DE"/>
        </w:rPr>
        <w:t xml:space="preserve">not exceed the </w:t>
      </w:r>
      <w:del w:id="64" w:author="Aivar" w:date="2015-05-20T13:32:00Z">
        <w:r w:rsidDel="007C2F3C">
          <w:rPr>
            <w:lang w:eastAsia="de-DE"/>
          </w:rPr>
          <w:delText xml:space="preserve">following </w:delText>
        </w:r>
      </w:del>
      <w:r>
        <w:rPr>
          <w:lang w:eastAsia="de-DE"/>
        </w:rPr>
        <w:t>values</w:t>
      </w:r>
      <w:ins w:id="65" w:author="Aivar" w:date="2015-05-20T13:32:00Z">
        <w:r w:rsidR="00E07BC6">
          <w:rPr>
            <w:lang w:eastAsia="de-DE"/>
          </w:rPr>
          <w:t xml:space="preserve"> provided in Guideline XX</w:t>
        </w:r>
        <w:r w:rsidR="007C2F3C">
          <w:rPr>
            <w:lang w:eastAsia="de-DE"/>
          </w:rPr>
          <w:t>X</w:t>
        </w:r>
      </w:ins>
      <w:ins w:id="66" w:author="Aivar" w:date="2015-05-20T13:33:00Z">
        <w:r w:rsidR="001D106E">
          <w:rPr>
            <w:lang w:eastAsia="de-DE"/>
          </w:rPr>
          <w:t xml:space="preserve"> </w:t>
        </w:r>
        <w:r w:rsidR="001D106E" w:rsidRPr="007C3645">
          <w:rPr>
            <w:sz w:val="20"/>
          </w:rPr>
          <w:t>– Selection of Rhythmic Characters of Lights on Aids to Navigation</w:t>
        </w:r>
      </w:ins>
      <w:r>
        <w:rPr>
          <w:lang w:eastAsia="de-DE"/>
        </w:rPr>
        <w:t>.</w:t>
      </w:r>
    </w:p>
    <w:tbl>
      <w:tblPr>
        <w:tblW w:w="70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BF1DCF" w:rsidRPr="00C7179A" w14:paraId="238362B8" w14:textId="77777777" w:rsidTr="004A4026">
        <w:tc>
          <w:tcPr>
            <w:tcW w:w="4700" w:type="dxa"/>
            <w:tcBorders>
              <w:bottom w:val="single" w:sz="4" w:space="0" w:color="auto"/>
              <w:right w:val="nil"/>
            </w:tcBorders>
          </w:tcPr>
          <w:p w14:paraId="20DF34AE" w14:textId="1BBE4E76" w:rsidR="00BF1DCF" w:rsidRPr="00C7179A" w:rsidRDefault="00BF1DCF" w:rsidP="004A4026">
            <w:pPr>
              <w:jc w:val="center"/>
              <w:rPr>
                <w:i/>
                <w:szCs w:val="22"/>
              </w:rPr>
            </w:pPr>
            <w:del w:id="67" w:author="Aivar" w:date="2015-05-20T13:28:00Z">
              <w:r w:rsidRPr="00C7179A" w:rsidDel="007C2F3C">
                <w:rPr>
                  <w:i/>
                  <w:szCs w:val="22"/>
                </w:rPr>
                <w:delText>Class</w:delText>
              </w:r>
            </w:del>
          </w:p>
        </w:tc>
        <w:tc>
          <w:tcPr>
            <w:tcW w:w="2320" w:type="dxa"/>
            <w:tcBorders>
              <w:left w:val="nil"/>
              <w:bottom w:val="single" w:sz="4" w:space="0" w:color="auto"/>
            </w:tcBorders>
          </w:tcPr>
          <w:p w14:paraId="2DF4CDAE" w14:textId="4AB1A2C5" w:rsidR="00BF1DCF" w:rsidRPr="00C7179A" w:rsidRDefault="00BF1DCF" w:rsidP="004A4026">
            <w:pPr>
              <w:jc w:val="center"/>
              <w:rPr>
                <w:i/>
                <w:szCs w:val="22"/>
              </w:rPr>
            </w:pPr>
            <w:del w:id="68" w:author="Aivar" w:date="2015-05-20T13:28:00Z">
              <w:r w:rsidRPr="00C7179A" w:rsidDel="007C2F3C">
                <w:rPr>
                  <w:i/>
                  <w:szCs w:val="22"/>
                </w:rPr>
                <w:delText>Maximum period</w:delText>
              </w:r>
            </w:del>
          </w:p>
        </w:tc>
      </w:tr>
      <w:tr w:rsidR="00BF1DCF" w:rsidRPr="00C7179A" w14:paraId="156B70D6" w14:textId="77777777" w:rsidTr="004A4026">
        <w:tc>
          <w:tcPr>
            <w:tcW w:w="4700" w:type="dxa"/>
            <w:tcBorders>
              <w:bottom w:val="single" w:sz="4" w:space="0" w:color="auto"/>
              <w:right w:val="nil"/>
            </w:tcBorders>
          </w:tcPr>
          <w:p w14:paraId="026EE827" w14:textId="7673A2CE" w:rsidR="00BF1DCF" w:rsidRPr="00C7179A" w:rsidRDefault="00BF1DCF" w:rsidP="004A4026">
            <w:pPr>
              <w:spacing w:before="120" w:after="120"/>
              <w:rPr>
                <w:szCs w:val="22"/>
              </w:rPr>
            </w:pPr>
            <w:del w:id="69" w:author="Aivar" w:date="2015-05-20T13:28:00Z">
              <w:r w:rsidRPr="00C7179A" w:rsidDel="007C2F3C">
                <w:rPr>
                  <w:szCs w:val="22"/>
                </w:rPr>
                <w:delText>Isophase light</w:delText>
              </w:r>
            </w:del>
          </w:p>
        </w:tc>
        <w:tc>
          <w:tcPr>
            <w:tcW w:w="2320" w:type="dxa"/>
            <w:tcBorders>
              <w:left w:val="nil"/>
              <w:bottom w:val="single" w:sz="4" w:space="0" w:color="auto"/>
            </w:tcBorders>
            <w:vAlign w:val="center"/>
          </w:tcPr>
          <w:p w14:paraId="73CCDDF2" w14:textId="6ED4D81C" w:rsidR="00BF1DCF" w:rsidRPr="00C7179A" w:rsidRDefault="00BF1DCF" w:rsidP="004A4026">
            <w:pPr>
              <w:spacing w:before="120" w:after="120"/>
              <w:jc w:val="center"/>
              <w:rPr>
                <w:szCs w:val="22"/>
              </w:rPr>
            </w:pPr>
            <w:del w:id="70" w:author="Aivar" w:date="2015-05-20T13:28:00Z">
              <w:r w:rsidRPr="00C7179A" w:rsidDel="007C2F3C">
                <w:rPr>
                  <w:szCs w:val="22"/>
                </w:rPr>
                <w:delText>12 s</w:delText>
              </w:r>
            </w:del>
          </w:p>
        </w:tc>
      </w:tr>
      <w:tr w:rsidR="00BF1DCF" w:rsidRPr="00C7179A" w14:paraId="4612C3E9" w14:textId="77777777" w:rsidTr="004A4026">
        <w:trPr>
          <w:cantSplit/>
        </w:trPr>
        <w:tc>
          <w:tcPr>
            <w:tcW w:w="4700" w:type="dxa"/>
            <w:tcBorders>
              <w:bottom w:val="nil"/>
              <w:right w:val="nil"/>
            </w:tcBorders>
          </w:tcPr>
          <w:p w14:paraId="55D48181" w14:textId="001E9EA7" w:rsidR="00BF1DCF" w:rsidRPr="00C7179A" w:rsidRDefault="00BF1DCF" w:rsidP="004A4026">
            <w:pPr>
              <w:spacing w:before="120"/>
              <w:rPr>
                <w:szCs w:val="22"/>
              </w:rPr>
            </w:pPr>
            <w:del w:id="71" w:author="Aivar" w:date="2015-05-20T13:28:00Z">
              <w:r w:rsidRPr="00C7179A" w:rsidDel="007C2F3C">
                <w:rPr>
                  <w:szCs w:val="22"/>
                </w:rPr>
                <w:delText>Single-occulting light</w:delText>
              </w:r>
            </w:del>
          </w:p>
        </w:tc>
        <w:tc>
          <w:tcPr>
            <w:tcW w:w="2320" w:type="dxa"/>
            <w:vMerge w:val="restart"/>
            <w:tcBorders>
              <w:left w:val="nil"/>
            </w:tcBorders>
            <w:vAlign w:val="center"/>
          </w:tcPr>
          <w:p w14:paraId="547921CE" w14:textId="374C2B1C" w:rsidR="00BF1DCF" w:rsidRPr="00C7179A" w:rsidRDefault="00BF1DCF" w:rsidP="004A4026">
            <w:pPr>
              <w:spacing w:before="360"/>
              <w:jc w:val="center"/>
              <w:rPr>
                <w:szCs w:val="22"/>
              </w:rPr>
            </w:pPr>
            <w:del w:id="72" w:author="Aivar" w:date="2015-05-20T13:28:00Z">
              <w:r w:rsidRPr="00513383" w:rsidDel="007C2F3C">
                <w:rPr>
                  <w:noProof/>
                  <w:szCs w:val="22"/>
                  <w:lang w:val="en-IE" w:eastAsia="en-IE"/>
                </w:rPr>
                <mc:AlternateContent>
                  <mc:Choice Requires="wps">
                    <w:drawing>
                      <wp:anchor distT="0" distB="0" distL="114300" distR="114300" simplePos="0" relativeHeight="251664896" behindDoc="0" locked="0" layoutInCell="1" allowOverlap="1" wp14:anchorId="5BBA8F9C" wp14:editId="1F244C75">
                        <wp:simplePos x="0" y="0"/>
                        <wp:positionH relativeFrom="column">
                          <wp:posOffset>33020</wp:posOffset>
                        </wp:positionH>
                        <wp:positionV relativeFrom="paragraph">
                          <wp:posOffset>125730</wp:posOffset>
                        </wp:positionV>
                        <wp:extent cx="113665" cy="416560"/>
                        <wp:effectExtent l="13970" t="11430" r="5715" b="1016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16560"/>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F51D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2.6pt;margin-top:9.9pt;width:8.95pt;height:32.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"/>
                    </w:pict>
                  </mc:Fallback>
                </mc:AlternateContent>
              </w:r>
              <w:r w:rsidRPr="00C7179A" w:rsidDel="007C2F3C">
                <w:rPr>
                  <w:szCs w:val="22"/>
                </w:rPr>
                <w:delText>15 s</w:delText>
              </w:r>
            </w:del>
          </w:p>
        </w:tc>
      </w:tr>
      <w:tr w:rsidR="00BF1DCF" w:rsidRPr="00C7179A" w14:paraId="1EB47682" w14:textId="77777777" w:rsidTr="004A4026">
        <w:trPr>
          <w:cantSplit/>
        </w:trPr>
        <w:tc>
          <w:tcPr>
            <w:tcW w:w="4700" w:type="dxa"/>
            <w:tcBorders>
              <w:top w:val="nil"/>
              <w:bottom w:val="nil"/>
              <w:right w:val="nil"/>
            </w:tcBorders>
          </w:tcPr>
          <w:p w14:paraId="58F2A6F2" w14:textId="31B9191A" w:rsidR="00BF1DCF" w:rsidRPr="00C7179A" w:rsidRDefault="00BF1DCF" w:rsidP="004A4026">
            <w:pPr>
              <w:rPr>
                <w:szCs w:val="22"/>
              </w:rPr>
            </w:pPr>
            <w:del w:id="73" w:author="Aivar" w:date="2015-05-20T13:28:00Z">
              <w:r w:rsidRPr="00C7179A" w:rsidDel="007C2F3C">
                <w:rPr>
                  <w:szCs w:val="22"/>
                </w:rPr>
                <w:delText>Single-flashing light</w:delText>
              </w:r>
            </w:del>
          </w:p>
        </w:tc>
        <w:tc>
          <w:tcPr>
            <w:tcW w:w="2320" w:type="dxa"/>
            <w:vMerge/>
            <w:tcBorders>
              <w:left w:val="nil"/>
            </w:tcBorders>
            <w:vAlign w:val="center"/>
          </w:tcPr>
          <w:p w14:paraId="6FFB81EE" w14:textId="77777777" w:rsidR="00BF1DCF" w:rsidRPr="00C7179A" w:rsidRDefault="00BF1DCF" w:rsidP="004A4026">
            <w:pPr>
              <w:jc w:val="center"/>
              <w:rPr>
                <w:szCs w:val="22"/>
              </w:rPr>
            </w:pPr>
          </w:p>
        </w:tc>
      </w:tr>
      <w:tr w:rsidR="00BF1DCF" w:rsidRPr="00C7179A" w14:paraId="2C17C745" w14:textId="77777777" w:rsidTr="004A4026">
        <w:trPr>
          <w:cantSplit/>
        </w:trPr>
        <w:tc>
          <w:tcPr>
            <w:tcW w:w="4700" w:type="dxa"/>
            <w:tcBorders>
              <w:top w:val="nil"/>
              <w:bottom w:val="nil"/>
              <w:right w:val="nil"/>
            </w:tcBorders>
          </w:tcPr>
          <w:p w14:paraId="0C331433" w14:textId="2504C946" w:rsidR="00BF1DCF" w:rsidRPr="00C7179A" w:rsidRDefault="00BF1DCF" w:rsidP="004A4026">
            <w:pPr>
              <w:rPr>
                <w:szCs w:val="22"/>
              </w:rPr>
            </w:pPr>
            <w:del w:id="74" w:author="Aivar" w:date="2015-05-20T13:28:00Z">
              <w:r w:rsidRPr="00C7179A" w:rsidDel="007C2F3C">
                <w:rPr>
                  <w:szCs w:val="22"/>
                </w:rPr>
                <w:delText>Group very quick light</w:delText>
              </w:r>
            </w:del>
          </w:p>
        </w:tc>
        <w:tc>
          <w:tcPr>
            <w:tcW w:w="2320" w:type="dxa"/>
            <w:vMerge/>
            <w:tcBorders>
              <w:left w:val="nil"/>
            </w:tcBorders>
            <w:vAlign w:val="center"/>
          </w:tcPr>
          <w:p w14:paraId="1E9A9A22" w14:textId="77777777" w:rsidR="00BF1DCF" w:rsidRPr="00C7179A" w:rsidRDefault="00BF1DCF" w:rsidP="004A4026">
            <w:pPr>
              <w:jc w:val="center"/>
              <w:rPr>
                <w:szCs w:val="22"/>
              </w:rPr>
            </w:pPr>
          </w:p>
        </w:tc>
      </w:tr>
      <w:tr w:rsidR="00BF1DCF" w:rsidRPr="00C7179A" w14:paraId="443D0A4A" w14:textId="77777777" w:rsidTr="004A4026">
        <w:trPr>
          <w:cantSplit/>
        </w:trPr>
        <w:tc>
          <w:tcPr>
            <w:tcW w:w="4700" w:type="dxa"/>
            <w:tcBorders>
              <w:bottom w:val="nil"/>
              <w:right w:val="nil"/>
            </w:tcBorders>
          </w:tcPr>
          <w:p w14:paraId="27446F65" w14:textId="0946C63B" w:rsidR="00BF1DCF" w:rsidRPr="00C7179A" w:rsidRDefault="00BF1DCF" w:rsidP="004A4026">
            <w:pPr>
              <w:spacing w:before="120"/>
              <w:rPr>
                <w:szCs w:val="22"/>
              </w:rPr>
            </w:pPr>
            <w:del w:id="75" w:author="Aivar" w:date="2015-05-20T13:28:00Z">
              <w:r w:rsidRPr="00C7179A" w:rsidDel="007C2F3C">
                <w:rPr>
                  <w:szCs w:val="22"/>
                </w:rPr>
                <w:delText>Group-occulting light of two eclipses</w:delText>
              </w:r>
            </w:del>
          </w:p>
        </w:tc>
        <w:tc>
          <w:tcPr>
            <w:tcW w:w="2320" w:type="dxa"/>
            <w:vMerge w:val="restart"/>
            <w:tcBorders>
              <w:left w:val="nil"/>
            </w:tcBorders>
            <w:vAlign w:val="center"/>
          </w:tcPr>
          <w:p w14:paraId="07723A8E" w14:textId="7689386E" w:rsidR="00BF1DCF" w:rsidRPr="00C7179A" w:rsidRDefault="00BF1DCF" w:rsidP="004A4026">
            <w:pPr>
              <w:spacing w:before="480"/>
              <w:jc w:val="center"/>
              <w:rPr>
                <w:szCs w:val="22"/>
              </w:rPr>
            </w:pPr>
            <w:del w:id="76" w:author="Aivar" w:date="2015-05-20T13:28:00Z">
              <w:r w:rsidRPr="00513383" w:rsidDel="007C2F3C">
                <w:rPr>
                  <w:noProof/>
                  <w:szCs w:val="22"/>
                  <w:lang w:val="en-IE" w:eastAsia="en-IE"/>
                </w:rPr>
                <mc:AlternateContent>
                  <mc:Choice Requires="wps">
                    <w:drawing>
                      <wp:anchor distT="0" distB="0" distL="114300" distR="114300" simplePos="0" relativeHeight="251662848" behindDoc="0" locked="0" layoutInCell="1" allowOverlap="1" wp14:anchorId="4E95F6D9" wp14:editId="6A2BD492">
                        <wp:simplePos x="0" y="0"/>
                        <wp:positionH relativeFrom="column">
                          <wp:posOffset>33020</wp:posOffset>
                        </wp:positionH>
                        <wp:positionV relativeFrom="paragraph">
                          <wp:posOffset>142240</wp:posOffset>
                        </wp:positionV>
                        <wp:extent cx="152400" cy="581660"/>
                        <wp:effectExtent l="13970" t="8890" r="5080" b="9525"/>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81660"/>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75913" id="Right Brace 9" o:spid="_x0000_s1026" type="#_x0000_t88" style="position:absolute;margin-left:2.6pt;margin-top:11.2pt;width:12pt;height:45.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"/>
                    </w:pict>
                  </mc:Fallback>
                </mc:AlternateContent>
              </w:r>
              <w:r w:rsidRPr="00C7179A" w:rsidDel="007C2F3C">
                <w:rPr>
                  <w:szCs w:val="22"/>
                </w:rPr>
                <w:delText>20 s</w:delText>
              </w:r>
            </w:del>
          </w:p>
        </w:tc>
      </w:tr>
      <w:tr w:rsidR="00BF1DCF" w:rsidRPr="00C7179A" w14:paraId="67BB6568" w14:textId="77777777" w:rsidTr="004A4026">
        <w:trPr>
          <w:cantSplit/>
        </w:trPr>
        <w:tc>
          <w:tcPr>
            <w:tcW w:w="4700" w:type="dxa"/>
            <w:tcBorders>
              <w:top w:val="nil"/>
              <w:bottom w:val="nil"/>
              <w:right w:val="nil"/>
            </w:tcBorders>
          </w:tcPr>
          <w:p w14:paraId="74C09544" w14:textId="7B2F790E" w:rsidR="00BF1DCF" w:rsidRPr="00C7179A" w:rsidRDefault="00BF1DCF" w:rsidP="004A4026">
            <w:pPr>
              <w:rPr>
                <w:szCs w:val="22"/>
              </w:rPr>
            </w:pPr>
            <w:del w:id="77" w:author="Aivar" w:date="2015-05-20T13:28:00Z">
              <w:r w:rsidRPr="00C7179A" w:rsidDel="007C2F3C">
                <w:rPr>
                  <w:szCs w:val="22"/>
                </w:rPr>
                <w:delText>Long-flashing light</w:delText>
              </w:r>
            </w:del>
          </w:p>
        </w:tc>
        <w:tc>
          <w:tcPr>
            <w:tcW w:w="2320" w:type="dxa"/>
            <w:vMerge/>
            <w:tcBorders>
              <w:left w:val="nil"/>
            </w:tcBorders>
            <w:vAlign w:val="center"/>
          </w:tcPr>
          <w:p w14:paraId="1B2B507C" w14:textId="77777777" w:rsidR="00BF1DCF" w:rsidRPr="00C7179A" w:rsidRDefault="00BF1DCF" w:rsidP="004A4026">
            <w:pPr>
              <w:jc w:val="center"/>
              <w:rPr>
                <w:szCs w:val="22"/>
              </w:rPr>
            </w:pPr>
          </w:p>
        </w:tc>
      </w:tr>
      <w:tr w:rsidR="00BF1DCF" w:rsidRPr="00C7179A" w14:paraId="2FB68918" w14:textId="77777777" w:rsidTr="004A4026">
        <w:trPr>
          <w:cantSplit/>
        </w:trPr>
        <w:tc>
          <w:tcPr>
            <w:tcW w:w="4700" w:type="dxa"/>
            <w:tcBorders>
              <w:top w:val="nil"/>
              <w:bottom w:val="nil"/>
              <w:right w:val="nil"/>
            </w:tcBorders>
          </w:tcPr>
          <w:p w14:paraId="1B2E481C" w14:textId="6744140E" w:rsidR="00BF1DCF" w:rsidRPr="00C7179A" w:rsidRDefault="00BF1DCF" w:rsidP="004A4026">
            <w:pPr>
              <w:rPr>
                <w:szCs w:val="22"/>
              </w:rPr>
            </w:pPr>
            <w:del w:id="78" w:author="Aivar" w:date="2015-05-20T13:28:00Z">
              <w:r w:rsidRPr="00C7179A" w:rsidDel="007C2F3C">
                <w:rPr>
                  <w:szCs w:val="22"/>
                </w:rPr>
                <w:delText>Group-flashing light of two flashes</w:delText>
              </w:r>
            </w:del>
          </w:p>
        </w:tc>
        <w:tc>
          <w:tcPr>
            <w:tcW w:w="2320" w:type="dxa"/>
            <w:vMerge/>
            <w:tcBorders>
              <w:left w:val="nil"/>
            </w:tcBorders>
            <w:vAlign w:val="center"/>
          </w:tcPr>
          <w:p w14:paraId="59912147" w14:textId="77777777" w:rsidR="00BF1DCF" w:rsidRPr="00C7179A" w:rsidRDefault="00BF1DCF" w:rsidP="004A4026">
            <w:pPr>
              <w:jc w:val="center"/>
              <w:rPr>
                <w:szCs w:val="22"/>
              </w:rPr>
            </w:pPr>
          </w:p>
        </w:tc>
      </w:tr>
      <w:tr w:rsidR="00BF1DCF" w:rsidRPr="00C7179A" w14:paraId="7C9AA7E5" w14:textId="77777777" w:rsidTr="004A4026">
        <w:trPr>
          <w:cantSplit/>
        </w:trPr>
        <w:tc>
          <w:tcPr>
            <w:tcW w:w="4700" w:type="dxa"/>
            <w:tcBorders>
              <w:top w:val="nil"/>
              <w:bottom w:val="nil"/>
              <w:right w:val="nil"/>
            </w:tcBorders>
          </w:tcPr>
          <w:p w14:paraId="08B63191" w14:textId="39C25499" w:rsidR="00BF1DCF" w:rsidRPr="00C7179A" w:rsidRDefault="00BF1DCF" w:rsidP="004A4026">
            <w:pPr>
              <w:rPr>
                <w:szCs w:val="22"/>
              </w:rPr>
            </w:pPr>
            <w:del w:id="79" w:author="Aivar" w:date="2015-05-20T13:28:00Z">
              <w:r w:rsidRPr="00C7179A" w:rsidDel="007C2F3C">
                <w:rPr>
                  <w:szCs w:val="22"/>
                </w:rPr>
                <w:delText>Group quick light</w:delText>
              </w:r>
            </w:del>
          </w:p>
        </w:tc>
        <w:tc>
          <w:tcPr>
            <w:tcW w:w="2320" w:type="dxa"/>
            <w:vMerge/>
            <w:tcBorders>
              <w:left w:val="nil"/>
            </w:tcBorders>
            <w:vAlign w:val="center"/>
          </w:tcPr>
          <w:p w14:paraId="509844F7" w14:textId="77777777" w:rsidR="00BF1DCF" w:rsidRPr="00C7179A" w:rsidRDefault="00BF1DCF" w:rsidP="004A4026">
            <w:pPr>
              <w:jc w:val="center"/>
              <w:rPr>
                <w:szCs w:val="22"/>
              </w:rPr>
            </w:pPr>
          </w:p>
        </w:tc>
      </w:tr>
      <w:tr w:rsidR="00BF1DCF" w:rsidRPr="00C7179A" w14:paraId="31177FE1" w14:textId="77777777" w:rsidTr="004A4026">
        <w:trPr>
          <w:cantSplit/>
        </w:trPr>
        <w:tc>
          <w:tcPr>
            <w:tcW w:w="4700" w:type="dxa"/>
            <w:tcBorders>
              <w:bottom w:val="nil"/>
              <w:right w:val="nil"/>
            </w:tcBorders>
          </w:tcPr>
          <w:p w14:paraId="5427F92C" w14:textId="2D44869A" w:rsidR="00BF1DCF" w:rsidRPr="00C7179A" w:rsidRDefault="00BF1DCF" w:rsidP="004A4026">
            <w:pPr>
              <w:spacing w:before="120"/>
              <w:rPr>
                <w:szCs w:val="22"/>
              </w:rPr>
            </w:pPr>
            <w:del w:id="80" w:author="Aivar" w:date="2015-05-20T13:28:00Z">
              <w:r w:rsidRPr="00C7179A" w:rsidDel="007C2F3C">
                <w:rPr>
                  <w:szCs w:val="22"/>
                </w:rPr>
                <w:delText>Group-occulting light of three or more eclipses</w:delText>
              </w:r>
            </w:del>
          </w:p>
        </w:tc>
        <w:tc>
          <w:tcPr>
            <w:tcW w:w="2320" w:type="dxa"/>
            <w:vMerge w:val="restart"/>
            <w:tcBorders>
              <w:left w:val="nil"/>
            </w:tcBorders>
            <w:vAlign w:val="center"/>
          </w:tcPr>
          <w:p w14:paraId="1C8EE5ED" w14:textId="429D72A9" w:rsidR="00BF1DCF" w:rsidRPr="00C7179A" w:rsidRDefault="00BF1DCF" w:rsidP="004A4026">
            <w:pPr>
              <w:spacing w:before="540"/>
              <w:jc w:val="center"/>
              <w:rPr>
                <w:szCs w:val="22"/>
              </w:rPr>
            </w:pPr>
            <w:del w:id="81" w:author="Aivar" w:date="2015-05-20T13:28:00Z">
              <w:r w:rsidRPr="00513383" w:rsidDel="007C2F3C">
                <w:rPr>
                  <w:noProof/>
                  <w:szCs w:val="22"/>
                  <w:lang w:val="en-IE" w:eastAsia="en-IE"/>
                </w:rPr>
                <mc:AlternateContent>
                  <mc:Choice Requires="wps">
                    <w:drawing>
                      <wp:anchor distT="0" distB="0" distL="114300" distR="114300" simplePos="0" relativeHeight="251663872" behindDoc="0" locked="0" layoutInCell="1" allowOverlap="1" wp14:anchorId="2E86DAE7" wp14:editId="06889F0C">
                        <wp:simplePos x="0" y="0"/>
                        <wp:positionH relativeFrom="column">
                          <wp:posOffset>33020</wp:posOffset>
                        </wp:positionH>
                        <wp:positionV relativeFrom="paragraph">
                          <wp:posOffset>89535</wp:posOffset>
                        </wp:positionV>
                        <wp:extent cx="160020" cy="709295"/>
                        <wp:effectExtent l="13970" t="13335" r="6985" b="10795"/>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709295"/>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42810" id="Right Brace 8" o:spid="_x0000_s1026" type="#_x0000_t88" style="position:absolute;margin-left:2.6pt;margin-top:7.05pt;width:12.6pt;height:5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"/>
                    </w:pict>
                  </mc:Fallback>
                </mc:AlternateContent>
              </w:r>
              <w:r w:rsidRPr="00C7179A" w:rsidDel="007C2F3C">
                <w:rPr>
                  <w:szCs w:val="22"/>
                </w:rPr>
                <w:delText>30 s</w:delText>
              </w:r>
            </w:del>
          </w:p>
        </w:tc>
      </w:tr>
      <w:tr w:rsidR="00BF1DCF" w:rsidRPr="00C7179A" w14:paraId="2C338D88" w14:textId="77777777" w:rsidTr="004A4026">
        <w:trPr>
          <w:cantSplit/>
        </w:trPr>
        <w:tc>
          <w:tcPr>
            <w:tcW w:w="4700" w:type="dxa"/>
            <w:tcBorders>
              <w:top w:val="nil"/>
              <w:bottom w:val="nil"/>
              <w:right w:val="nil"/>
            </w:tcBorders>
          </w:tcPr>
          <w:p w14:paraId="6D9198DA" w14:textId="38EC872E" w:rsidR="00BF1DCF" w:rsidRPr="00C7179A" w:rsidRDefault="00BF1DCF" w:rsidP="004A4026">
            <w:pPr>
              <w:rPr>
                <w:szCs w:val="22"/>
              </w:rPr>
            </w:pPr>
            <w:del w:id="82" w:author="Aivar" w:date="2015-05-20T13:28:00Z">
              <w:r w:rsidRPr="00C7179A" w:rsidDel="007C2F3C">
                <w:rPr>
                  <w:szCs w:val="22"/>
                </w:rPr>
                <w:delText>Group-flashing light of three or more flashes</w:delText>
              </w:r>
            </w:del>
          </w:p>
        </w:tc>
        <w:tc>
          <w:tcPr>
            <w:tcW w:w="2320" w:type="dxa"/>
            <w:vMerge/>
            <w:tcBorders>
              <w:left w:val="nil"/>
            </w:tcBorders>
          </w:tcPr>
          <w:p w14:paraId="05A1D34B" w14:textId="77777777" w:rsidR="00BF1DCF" w:rsidRPr="00C7179A" w:rsidRDefault="00BF1DCF" w:rsidP="004A4026">
            <w:pPr>
              <w:jc w:val="center"/>
              <w:rPr>
                <w:szCs w:val="22"/>
              </w:rPr>
            </w:pPr>
          </w:p>
        </w:tc>
      </w:tr>
      <w:tr w:rsidR="00BF1DCF" w:rsidRPr="00C7179A" w14:paraId="7AA81EA2" w14:textId="77777777" w:rsidTr="004A4026">
        <w:trPr>
          <w:cantSplit/>
        </w:trPr>
        <w:tc>
          <w:tcPr>
            <w:tcW w:w="4700" w:type="dxa"/>
            <w:tcBorders>
              <w:top w:val="nil"/>
              <w:bottom w:val="nil"/>
              <w:right w:val="nil"/>
            </w:tcBorders>
          </w:tcPr>
          <w:p w14:paraId="50C97777" w14:textId="650AC341" w:rsidR="00BF1DCF" w:rsidRPr="00C7179A" w:rsidRDefault="00BF1DCF" w:rsidP="004A4026">
            <w:pPr>
              <w:rPr>
                <w:szCs w:val="22"/>
              </w:rPr>
            </w:pPr>
            <w:del w:id="83" w:author="Aivar" w:date="2015-05-20T13:28:00Z">
              <w:r w:rsidRPr="00C7179A" w:rsidDel="007C2F3C">
                <w:rPr>
                  <w:szCs w:val="22"/>
                </w:rPr>
                <w:delText>Composite group-flashing light</w:delText>
              </w:r>
            </w:del>
          </w:p>
        </w:tc>
        <w:tc>
          <w:tcPr>
            <w:tcW w:w="2320" w:type="dxa"/>
            <w:vMerge/>
            <w:tcBorders>
              <w:left w:val="nil"/>
            </w:tcBorders>
          </w:tcPr>
          <w:p w14:paraId="5BF900FF" w14:textId="77777777" w:rsidR="00BF1DCF" w:rsidRPr="00C7179A" w:rsidRDefault="00BF1DCF" w:rsidP="004A4026">
            <w:pPr>
              <w:jc w:val="center"/>
              <w:rPr>
                <w:szCs w:val="22"/>
              </w:rPr>
            </w:pPr>
          </w:p>
        </w:tc>
      </w:tr>
      <w:tr w:rsidR="00BF1DCF" w:rsidRPr="00C7179A" w14:paraId="443CF42D" w14:textId="77777777" w:rsidTr="004A4026">
        <w:trPr>
          <w:cantSplit/>
        </w:trPr>
        <w:tc>
          <w:tcPr>
            <w:tcW w:w="4700" w:type="dxa"/>
            <w:tcBorders>
              <w:top w:val="nil"/>
              <w:right w:val="nil"/>
            </w:tcBorders>
          </w:tcPr>
          <w:p w14:paraId="1EAC318D" w14:textId="68F182C1" w:rsidR="00BF1DCF" w:rsidRPr="00C7179A" w:rsidRDefault="00BF1DCF" w:rsidP="004A4026">
            <w:pPr>
              <w:spacing w:after="120"/>
              <w:rPr>
                <w:szCs w:val="22"/>
              </w:rPr>
            </w:pPr>
            <w:del w:id="84" w:author="Aivar" w:date="2015-05-20T13:28:00Z">
              <w:r w:rsidRPr="00C7179A" w:rsidDel="007C2F3C">
                <w:rPr>
                  <w:szCs w:val="22"/>
                </w:rPr>
                <w:delText>Morse Code light</w:delText>
              </w:r>
            </w:del>
          </w:p>
        </w:tc>
        <w:tc>
          <w:tcPr>
            <w:tcW w:w="2320" w:type="dxa"/>
            <w:vMerge/>
            <w:tcBorders>
              <w:left w:val="nil"/>
            </w:tcBorders>
          </w:tcPr>
          <w:p w14:paraId="4EF5BC13" w14:textId="77777777" w:rsidR="00BF1DCF" w:rsidRPr="00C7179A" w:rsidRDefault="00BF1DCF" w:rsidP="004A4026">
            <w:pPr>
              <w:jc w:val="center"/>
              <w:rPr>
                <w:szCs w:val="22"/>
              </w:rPr>
            </w:pPr>
          </w:p>
        </w:tc>
      </w:tr>
    </w:tbl>
    <w:p w14:paraId="717042ED" w14:textId="77777777" w:rsidR="00BF1DCF" w:rsidRDefault="00BF1DCF" w:rsidP="00BF1DCF">
      <w:pPr>
        <w:pStyle w:val="BodyText"/>
        <w:jc w:val="center"/>
        <w:rPr>
          <w:lang w:eastAsia="de-DE"/>
        </w:rPr>
      </w:pPr>
    </w:p>
    <w:p w14:paraId="7AC48377" w14:textId="77777777" w:rsidR="00BF1DCF" w:rsidRDefault="00BF1DCF" w:rsidP="00BF1DCF">
      <w:pPr>
        <w:pStyle w:val="BodyText"/>
        <w:rPr>
          <w:lang w:eastAsia="de-DE"/>
        </w:rPr>
      </w:pPr>
    </w:p>
    <w:p w14:paraId="5FF478B8" w14:textId="77777777" w:rsidR="00BF1DCF" w:rsidRDefault="00BF1DCF" w:rsidP="00BF1DCF">
      <w:pPr>
        <w:pStyle w:val="BodyText"/>
        <w:rPr>
          <w:lang w:eastAsia="de-DE"/>
        </w:rPr>
        <w:sectPr w:rsidR="00BF1DCF" w:rsidSect="00AB2FA0">
          <w:headerReference w:type="default" r:id="rId15"/>
          <w:footerReference w:type="default" r:id="rId16"/>
          <w:headerReference w:type="first" r:id="rId17"/>
          <w:pgSz w:w="11906" w:h="16838"/>
          <w:pgMar w:top="1134" w:right="1134" w:bottom="1134" w:left="1418" w:header="567" w:footer="567" w:gutter="0"/>
          <w:cols w:space="708"/>
          <w:titlePg/>
          <w:docGrid w:linePitch="360"/>
        </w:sectPr>
      </w:pPr>
    </w:p>
    <w:p w14:paraId="40C81ADD" w14:textId="77777777" w:rsidR="00001824" w:rsidRPr="00865214" w:rsidRDefault="00001824" w:rsidP="00001824">
      <w:pPr>
        <w:pStyle w:val="Heading1"/>
      </w:pPr>
      <w:bookmarkStart w:id="86" w:name="_Toc196645207"/>
      <w:r w:rsidRPr="00865214">
        <w:lastRenderedPageBreak/>
        <w:t>CLASSIFICATION OF THE RHYTHMIC CHARACTERS OF LIGHTS</w:t>
      </w:r>
      <w:bookmarkEnd w:id="86"/>
    </w:p>
    <w:p w14:paraId="57BB58F7" w14:textId="77777777" w:rsidR="00001824" w:rsidRPr="00001824" w:rsidRDefault="00001824" w:rsidP="00001824">
      <w:pPr>
        <w:pStyle w:val="Table"/>
      </w:pPr>
      <w:bookmarkStart w:id="87" w:name="_Toc196645268"/>
      <w:r>
        <w:t>Rhythmic character of lights</w:t>
      </w:r>
      <w:bookmarkEnd w:id="87"/>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62"/>
        <w:gridCol w:w="739"/>
        <w:gridCol w:w="4251"/>
        <w:gridCol w:w="966"/>
        <w:gridCol w:w="2863"/>
      </w:tblGrid>
      <w:tr w:rsidR="00001824" w:rsidRPr="009873CD" w14:paraId="4996E66C" w14:textId="77777777" w:rsidTr="009873CD">
        <w:trPr>
          <w:cantSplit/>
          <w:tblHeader/>
        </w:trPr>
        <w:tc>
          <w:tcPr>
            <w:tcW w:w="533" w:type="dxa"/>
            <w:vAlign w:val="center"/>
          </w:tcPr>
          <w:p w14:paraId="4950DCEA" w14:textId="77777777" w:rsidR="00001824" w:rsidRPr="009873CD" w:rsidRDefault="00001824" w:rsidP="004A4026">
            <w:pPr>
              <w:tabs>
                <w:tab w:val="right" w:pos="10938"/>
              </w:tabs>
              <w:spacing w:before="60" w:after="60" w:line="240" w:lineRule="exact"/>
              <w:rPr>
                <w:rFonts w:cs="Arial"/>
                <w:b/>
                <w:sz w:val="18"/>
                <w:szCs w:val="18"/>
              </w:rPr>
            </w:pPr>
          </w:p>
        </w:tc>
        <w:tc>
          <w:tcPr>
            <w:tcW w:w="1560" w:type="dxa"/>
            <w:vAlign w:val="center"/>
          </w:tcPr>
          <w:p w14:paraId="3E37C70A"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7CDB8FCA" w14:textId="77777777" w:rsidR="00001824" w:rsidRPr="009873CD" w:rsidRDefault="00001824" w:rsidP="004A4026">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vAlign w:val="center"/>
          </w:tcPr>
          <w:p w14:paraId="0E282B54"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3"/>
            <w:tcBorders>
              <w:bottom w:val="single" w:sz="4" w:space="0" w:color="auto"/>
            </w:tcBorders>
            <w:vAlign w:val="center"/>
          </w:tcPr>
          <w:p w14:paraId="3612DB35"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0C7041BF"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591FF139" w14:textId="77777777" w:rsidTr="009873CD">
        <w:trPr>
          <w:cantSplit/>
        </w:trPr>
        <w:tc>
          <w:tcPr>
            <w:tcW w:w="533" w:type="dxa"/>
            <w:vMerge w:val="restart"/>
          </w:tcPr>
          <w:p w14:paraId="3D12934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w:t>
            </w:r>
          </w:p>
        </w:tc>
        <w:tc>
          <w:tcPr>
            <w:tcW w:w="1560" w:type="dxa"/>
            <w:vMerge w:val="restart"/>
          </w:tcPr>
          <w:p w14:paraId="0CA7EC2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LIGHT</w:t>
            </w:r>
          </w:p>
        </w:tc>
        <w:tc>
          <w:tcPr>
            <w:tcW w:w="1276" w:type="dxa"/>
            <w:vMerge w:val="restart"/>
          </w:tcPr>
          <w:p w14:paraId="211C195F"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F</w:t>
            </w:r>
          </w:p>
        </w:tc>
        <w:tc>
          <w:tcPr>
            <w:tcW w:w="2662" w:type="dxa"/>
            <w:vMerge w:val="restart"/>
          </w:tcPr>
          <w:p w14:paraId="4E060CA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continuously and steadily.</w:t>
            </w:r>
          </w:p>
        </w:tc>
        <w:tc>
          <w:tcPr>
            <w:tcW w:w="5956" w:type="dxa"/>
            <w:gridSpan w:val="3"/>
            <w:tcBorders>
              <w:bottom w:val="nil"/>
            </w:tcBorders>
          </w:tcPr>
          <w:p w14:paraId="591F6264"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single fixed light should be used with care because it may not be recognized as an aid to navigation light.</w:t>
            </w:r>
          </w:p>
        </w:tc>
        <w:tc>
          <w:tcPr>
            <w:tcW w:w="2863" w:type="dxa"/>
            <w:vMerge w:val="restart"/>
          </w:tcPr>
          <w:p w14:paraId="240E71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 fixed light shall not be used.</w:t>
            </w:r>
          </w:p>
        </w:tc>
      </w:tr>
      <w:tr w:rsidR="00001824" w:rsidRPr="009873CD" w14:paraId="73CCC7D8" w14:textId="77777777" w:rsidTr="009873CD">
        <w:trPr>
          <w:cantSplit/>
        </w:trPr>
        <w:tc>
          <w:tcPr>
            <w:tcW w:w="533" w:type="dxa"/>
            <w:vMerge/>
          </w:tcPr>
          <w:p w14:paraId="3975FBE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E4D07AE" w14:textId="77777777" w:rsidR="00001824" w:rsidRPr="009873CD" w:rsidRDefault="00001824" w:rsidP="004A4026">
            <w:pPr>
              <w:tabs>
                <w:tab w:val="right" w:pos="10938"/>
              </w:tabs>
              <w:spacing w:before="60" w:after="60"/>
              <w:rPr>
                <w:rFonts w:cs="Arial"/>
                <w:sz w:val="18"/>
                <w:szCs w:val="18"/>
              </w:rPr>
            </w:pPr>
          </w:p>
        </w:tc>
        <w:tc>
          <w:tcPr>
            <w:tcW w:w="1276" w:type="dxa"/>
            <w:vMerge/>
          </w:tcPr>
          <w:p w14:paraId="6C2CA4B4" w14:textId="77777777" w:rsidR="00001824" w:rsidRPr="009873CD" w:rsidRDefault="00001824" w:rsidP="004A4026">
            <w:pPr>
              <w:pStyle w:val="FootnoteText"/>
              <w:tabs>
                <w:tab w:val="right" w:pos="10938"/>
              </w:tabs>
              <w:spacing w:after="60"/>
              <w:rPr>
                <w:rFonts w:cs="Arial"/>
                <w:sz w:val="18"/>
                <w:szCs w:val="18"/>
              </w:rPr>
            </w:pPr>
          </w:p>
        </w:tc>
        <w:tc>
          <w:tcPr>
            <w:tcW w:w="2662" w:type="dxa"/>
            <w:vMerge/>
          </w:tcPr>
          <w:p w14:paraId="07B78F65"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2804CEDD"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right w:val="nil"/>
            </w:tcBorders>
            <w:vAlign w:val="center"/>
          </w:tcPr>
          <w:p w14:paraId="5B80BE7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24A3BA4" wp14:editId="34DEE9D5">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966" w:type="dxa"/>
            <w:tcBorders>
              <w:top w:val="nil"/>
              <w:left w:val="nil"/>
            </w:tcBorders>
            <w:vAlign w:val="center"/>
          </w:tcPr>
          <w:p w14:paraId="7517AE53"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vMerge/>
          </w:tcPr>
          <w:p w14:paraId="288790DA" w14:textId="77777777" w:rsidR="00001824" w:rsidRPr="009873CD" w:rsidRDefault="00001824" w:rsidP="004A4026">
            <w:pPr>
              <w:tabs>
                <w:tab w:val="right" w:pos="10938"/>
              </w:tabs>
              <w:spacing w:before="60" w:after="60"/>
              <w:rPr>
                <w:rFonts w:cs="Arial"/>
                <w:sz w:val="18"/>
                <w:szCs w:val="18"/>
              </w:rPr>
            </w:pPr>
          </w:p>
        </w:tc>
      </w:tr>
      <w:tr w:rsidR="00001824" w:rsidRPr="009873CD" w14:paraId="7B01117D" w14:textId="77777777" w:rsidTr="009873CD">
        <w:trPr>
          <w:cantSplit/>
        </w:trPr>
        <w:tc>
          <w:tcPr>
            <w:tcW w:w="533" w:type="dxa"/>
          </w:tcPr>
          <w:p w14:paraId="121BA2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w:t>
            </w:r>
          </w:p>
        </w:tc>
        <w:tc>
          <w:tcPr>
            <w:tcW w:w="1560" w:type="dxa"/>
          </w:tcPr>
          <w:p w14:paraId="493DA95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OCCULTING LIGHT</w:t>
            </w:r>
          </w:p>
        </w:tc>
        <w:tc>
          <w:tcPr>
            <w:tcW w:w="1276" w:type="dxa"/>
          </w:tcPr>
          <w:p w14:paraId="5D9608D4" w14:textId="77777777" w:rsidR="00001824" w:rsidRPr="009873CD" w:rsidRDefault="00001824" w:rsidP="004A4026">
            <w:pPr>
              <w:tabs>
                <w:tab w:val="right" w:pos="10938"/>
              </w:tabs>
              <w:spacing w:before="60" w:after="60" w:line="240" w:lineRule="exact"/>
              <w:rPr>
                <w:rFonts w:cs="Arial"/>
                <w:sz w:val="18"/>
                <w:szCs w:val="18"/>
              </w:rPr>
            </w:pPr>
          </w:p>
        </w:tc>
        <w:tc>
          <w:tcPr>
            <w:tcW w:w="2662" w:type="dxa"/>
          </w:tcPr>
          <w:p w14:paraId="5FDD9CE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the total duration of light in a period is longer than the total duration of darkness and the intervals of darkness (eclipses) are usually of equal duration.</w:t>
            </w:r>
          </w:p>
        </w:tc>
        <w:tc>
          <w:tcPr>
            <w:tcW w:w="5956" w:type="dxa"/>
            <w:gridSpan w:val="3"/>
            <w:tcBorders>
              <w:bottom w:val="single" w:sz="4" w:space="0" w:color="auto"/>
            </w:tcBorders>
          </w:tcPr>
          <w:p w14:paraId="53D86B35"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w:t>
            </w:r>
            <w:r w:rsidRPr="009873CD">
              <w:rPr>
                <w:rFonts w:cs="Arial"/>
                <w:i/>
                <w:sz w:val="18"/>
                <w:szCs w:val="18"/>
              </w:rPr>
              <w:t xml:space="preserve">is clearly </w:t>
            </w:r>
            <w:r w:rsidRPr="009873CD">
              <w:rPr>
                <w:rFonts w:cs="Arial"/>
                <w:sz w:val="18"/>
                <w:szCs w:val="18"/>
              </w:rPr>
              <w:t>longer than the total duration of darkness and all the eclipses are of equal duration.</w:t>
            </w:r>
          </w:p>
        </w:tc>
        <w:tc>
          <w:tcPr>
            <w:tcW w:w="2863" w:type="dxa"/>
          </w:tcPr>
          <w:p w14:paraId="3095B9AE"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6888CDE4" w14:textId="77777777" w:rsidTr="009873CD">
        <w:trPr>
          <w:cantSplit/>
        </w:trPr>
        <w:tc>
          <w:tcPr>
            <w:tcW w:w="533" w:type="dxa"/>
            <w:vMerge w:val="restart"/>
          </w:tcPr>
          <w:p w14:paraId="7308DAF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2.1</w:t>
            </w:r>
          </w:p>
        </w:tc>
        <w:tc>
          <w:tcPr>
            <w:tcW w:w="1560" w:type="dxa"/>
            <w:vMerge w:val="restart"/>
          </w:tcPr>
          <w:p w14:paraId="35C5785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Single-occulting light</w:t>
            </w:r>
          </w:p>
        </w:tc>
        <w:tc>
          <w:tcPr>
            <w:tcW w:w="1276" w:type="dxa"/>
            <w:vMerge w:val="restart"/>
          </w:tcPr>
          <w:p w14:paraId="73A5B0F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tc>
        <w:tc>
          <w:tcPr>
            <w:tcW w:w="2662" w:type="dxa"/>
            <w:vMerge w:val="restart"/>
          </w:tcPr>
          <w:p w14:paraId="3683B38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an eclipse is regularly repeated</w:t>
            </w:r>
          </w:p>
        </w:tc>
        <w:tc>
          <w:tcPr>
            <w:tcW w:w="5956" w:type="dxa"/>
            <w:gridSpan w:val="3"/>
            <w:tcBorders>
              <w:bottom w:val="nil"/>
            </w:tcBorders>
          </w:tcPr>
          <w:p w14:paraId="758AFEC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duration of an appearance of light should not be less than three times the duration of an eclipse. The period should not be less than 2 s</w:t>
            </w:r>
          </w:p>
        </w:tc>
        <w:tc>
          <w:tcPr>
            <w:tcW w:w="2863" w:type="dxa"/>
            <w:vMerge w:val="restart"/>
          </w:tcPr>
          <w:p w14:paraId="705E30F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occulting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F6DCBE3" w14:textId="77777777" w:rsidTr="009873CD">
        <w:trPr>
          <w:cantSplit/>
        </w:trPr>
        <w:tc>
          <w:tcPr>
            <w:tcW w:w="533" w:type="dxa"/>
            <w:vMerge/>
          </w:tcPr>
          <w:p w14:paraId="634F88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7D2748AF" w14:textId="77777777" w:rsidR="00001824" w:rsidRPr="009873CD" w:rsidRDefault="00001824" w:rsidP="004A4026">
            <w:pPr>
              <w:tabs>
                <w:tab w:val="right" w:pos="10938"/>
              </w:tabs>
              <w:spacing w:before="60" w:after="60"/>
              <w:rPr>
                <w:rFonts w:cs="Arial"/>
                <w:sz w:val="18"/>
                <w:szCs w:val="18"/>
              </w:rPr>
            </w:pPr>
          </w:p>
        </w:tc>
        <w:tc>
          <w:tcPr>
            <w:tcW w:w="1276" w:type="dxa"/>
            <w:vMerge/>
          </w:tcPr>
          <w:p w14:paraId="671C5FD4" w14:textId="77777777" w:rsidR="00001824" w:rsidRPr="009873CD" w:rsidRDefault="00001824" w:rsidP="004A4026">
            <w:pPr>
              <w:tabs>
                <w:tab w:val="right" w:pos="10938"/>
              </w:tabs>
              <w:spacing w:before="60" w:after="60"/>
              <w:rPr>
                <w:rFonts w:cs="Arial"/>
                <w:sz w:val="18"/>
                <w:szCs w:val="18"/>
              </w:rPr>
            </w:pPr>
          </w:p>
        </w:tc>
        <w:tc>
          <w:tcPr>
            <w:tcW w:w="2662" w:type="dxa"/>
            <w:vMerge/>
          </w:tcPr>
          <w:p w14:paraId="46952467"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62A25BD5"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09A9E11C"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66BD4F64" wp14:editId="079BA651">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14:paraId="552DA3C5"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l = 3 s;   d = 1 s;   p = 4 s</w:t>
            </w:r>
          </w:p>
        </w:tc>
        <w:tc>
          <w:tcPr>
            <w:tcW w:w="966" w:type="dxa"/>
            <w:tcBorders>
              <w:top w:val="nil"/>
              <w:left w:val="nil"/>
              <w:bottom w:val="single" w:sz="4" w:space="0" w:color="auto"/>
            </w:tcBorders>
            <w:vAlign w:val="center"/>
          </w:tcPr>
          <w:p w14:paraId="52F0AA0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3 d</w:t>
            </w:r>
            <w:r w:rsidRPr="009873CD">
              <w:rPr>
                <w:rFonts w:cs="Arial"/>
                <w:sz w:val="18"/>
                <w:szCs w:val="18"/>
              </w:rPr>
              <w:br/>
              <w:t xml:space="preserve"> p ≥ 2 s</w:t>
            </w:r>
          </w:p>
        </w:tc>
        <w:tc>
          <w:tcPr>
            <w:tcW w:w="2863" w:type="dxa"/>
            <w:vMerge/>
          </w:tcPr>
          <w:p w14:paraId="75B80391" w14:textId="77777777" w:rsidR="00001824" w:rsidRPr="009873CD" w:rsidRDefault="00001824" w:rsidP="004A4026">
            <w:pPr>
              <w:tabs>
                <w:tab w:val="right" w:pos="10938"/>
              </w:tabs>
              <w:spacing w:before="60" w:after="60"/>
              <w:rPr>
                <w:rFonts w:cs="Arial"/>
                <w:sz w:val="18"/>
                <w:szCs w:val="18"/>
              </w:rPr>
            </w:pPr>
          </w:p>
        </w:tc>
      </w:tr>
      <w:tr w:rsidR="00001824" w:rsidRPr="009873CD" w14:paraId="2E59812B" w14:textId="77777777" w:rsidTr="009873CD">
        <w:trPr>
          <w:cantSplit/>
        </w:trPr>
        <w:tc>
          <w:tcPr>
            <w:tcW w:w="533" w:type="dxa"/>
            <w:vMerge w:val="restart"/>
          </w:tcPr>
          <w:p w14:paraId="757367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2.2</w:t>
            </w:r>
          </w:p>
        </w:tc>
        <w:tc>
          <w:tcPr>
            <w:tcW w:w="1560" w:type="dxa"/>
            <w:vMerge w:val="restart"/>
          </w:tcPr>
          <w:p w14:paraId="674EEF1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occulting light</w:t>
            </w:r>
          </w:p>
        </w:tc>
        <w:tc>
          <w:tcPr>
            <w:tcW w:w="1276" w:type="dxa"/>
            <w:vMerge w:val="restart"/>
          </w:tcPr>
          <w:p w14:paraId="5A37BBA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p w14:paraId="272684CE"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Oc(2)</w:t>
            </w:r>
          </w:p>
        </w:tc>
        <w:tc>
          <w:tcPr>
            <w:tcW w:w="2662" w:type="dxa"/>
            <w:vMerge w:val="restart"/>
          </w:tcPr>
          <w:p w14:paraId="0BC1A0D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 group of eclipses, specified in number, is regularly repeated.</w:t>
            </w:r>
          </w:p>
        </w:tc>
        <w:tc>
          <w:tcPr>
            <w:tcW w:w="5956" w:type="dxa"/>
            <w:gridSpan w:val="3"/>
            <w:tcBorders>
              <w:bottom w:val="nil"/>
            </w:tcBorders>
          </w:tcPr>
          <w:p w14:paraId="1E440EF5" w14:textId="77777777" w:rsidR="00001824" w:rsidRPr="009873CD" w:rsidRDefault="00001824" w:rsidP="004A4026">
            <w:pPr>
              <w:spacing w:line="240" w:lineRule="exact"/>
              <w:rPr>
                <w:rFonts w:cs="Arial"/>
                <w:sz w:val="18"/>
                <w:szCs w:val="18"/>
              </w:rPr>
            </w:pPr>
            <w:r w:rsidRPr="009873CD">
              <w:rPr>
                <w:rFonts w:cs="Arial"/>
                <w:sz w:val="18"/>
                <w:szCs w:val="18"/>
              </w:rPr>
              <w:t>The appearances of light between the eclipses in a group are of equal duration, and this duration is clearly shorter than the duration of the appearance of light between successive groups.</w:t>
            </w:r>
          </w:p>
          <w:p w14:paraId="33FE7EFB" w14:textId="77777777" w:rsidR="00001824" w:rsidRPr="009873CD" w:rsidRDefault="00001824" w:rsidP="004A4026">
            <w:pPr>
              <w:spacing w:line="240" w:lineRule="exact"/>
              <w:rPr>
                <w:rFonts w:cs="Arial"/>
                <w:sz w:val="18"/>
                <w:szCs w:val="18"/>
              </w:rPr>
            </w:pPr>
            <w:r w:rsidRPr="009873CD">
              <w:rPr>
                <w:rFonts w:cs="Arial"/>
                <w:sz w:val="18"/>
                <w:szCs w:val="18"/>
              </w:rPr>
              <w:t>The number of eclipses in a group should not be greater than four in general, and should be five only as an exception.</w:t>
            </w:r>
          </w:p>
          <w:p w14:paraId="455A42F1"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within a group should not be less than the duration of an eclipse.</w:t>
            </w:r>
          </w:p>
          <w:p w14:paraId="32C6F6A3"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between groups should not be less than three times the duration of an appearance of light within a group.</w:t>
            </w:r>
          </w:p>
          <w:p w14:paraId="15F091F3" w14:textId="77777777" w:rsidR="00001824" w:rsidRPr="009873CD" w:rsidRDefault="00001824" w:rsidP="004A4026">
            <w:pPr>
              <w:spacing w:line="240" w:lineRule="exact"/>
              <w:rPr>
                <w:rFonts w:cs="Arial"/>
                <w:sz w:val="18"/>
                <w:szCs w:val="18"/>
              </w:rPr>
            </w:pPr>
            <w:r w:rsidRPr="009873CD">
              <w:rPr>
                <w:rFonts w:cs="Arial"/>
                <w:sz w:val="18"/>
                <w:szCs w:val="18"/>
              </w:rPr>
              <w:t>In a group of two eclipses, the duration of an eclipse together with the duration of the appearance of light within a, group should not be less than 1 s.</w:t>
            </w:r>
          </w:p>
          <w:p w14:paraId="491BDCBC"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In a group of three or more eclipses, the duration of an eclipse together with the duration of an appearance of light within the group should not be less than 2 s.</w:t>
            </w:r>
          </w:p>
        </w:tc>
        <w:tc>
          <w:tcPr>
            <w:tcW w:w="2863" w:type="dxa"/>
            <w:vMerge w:val="restart"/>
          </w:tcPr>
          <w:p w14:paraId="4CF00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group</w:t>
            </w:r>
            <w:r w:rsidRPr="009873CD">
              <w:rPr>
                <w:rFonts w:cs="Arial"/>
                <w:sz w:val="18"/>
                <w:szCs w:val="18"/>
              </w:rPr>
              <w:noBreakHyphen/>
              <w:t xml:space="preserve">occulting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791AEC46" w14:textId="77777777" w:rsidTr="009873CD">
        <w:trPr>
          <w:cantSplit/>
        </w:trPr>
        <w:tc>
          <w:tcPr>
            <w:tcW w:w="533" w:type="dxa"/>
            <w:vMerge/>
          </w:tcPr>
          <w:p w14:paraId="3ABD2A09" w14:textId="77777777" w:rsidR="00001824" w:rsidRPr="009873CD" w:rsidRDefault="00001824" w:rsidP="004A4026">
            <w:pPr>
              <w:tabs>
                <w:tab w:val="right" w:pos="10938"/>
              </w:tabs>
              <w:spacing w:before="60" w:after="60"/>
              <w:rPr>
                <w:rFonts w:cs="Arial"/>
                <w:sz w:val="18"/>
                <w:szCs w:val="18"/>
              </w:rPr>
            </w:pPr>
          </w:p>
        </w:tc>
        <w:tc>
          <w:tcPr>
            <w:tcW w:w="1560" w:type="dxa"/>
            <w:vMerge/>
          </w:tcPr>
          <w:p w14:paraId="060265D4" w14:textId="77777777" w:rsidR="00001824" w:rsidRPr="009873CD" w:rsidRDefault="00001824" w:rsidP="004A4026">
            <w:pPr>
              <w:tabs>
                <w:tab w:val="right" w:pos="10938"/>
              </w:tabs>
              <w:spacing w:before="60" w:after="60"/>
              <w:rPr>
                <w:rFonts w:cs="Arial"/>
                <w:sz w:val="18"/>
                <w:szCs w:val="18"/>
              </w:rPr>
            </w:pPr>
          </w:p>
        </w:tc>
        <w:tc>
          <w:tcPr>
            <w:tcW w:w="1276" w:type="dxa"/>
            <w:vMerge/>
          </w:tcPr>
          <w:p w14:paraId="25091F3A" w14:textId="77777777" w:rsidR="00001824" w:rsidRPr="009873CD" w:rsidRDefault="00001824" w:rsidP="004A4026">
            <w:pPr>
              <w:tabs>
                <w:tab w:val="right" w:pos="10938"/>
              </w:tabs>
              <w:spacing w:before="60" w:after="60"/>
              <w:rPr>
                <w:rFonts w:cs="Arial"/>
                <w:sz w:val="18"/>
                <w:szCs w:val="18"/>
              </w:rPr>
            </w:pPr>
          </w:p>
        </w:tc>
        <w:tc>
          <w:tcPr>
            <w:tcW w:w="2662" w:type="dxa"/>
            <w:vMerge/>
          </w:tcPr>
          <w:p w14:paraId="69FFCA29"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14FB7BC9"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w:t>
            </w:r>
          </w:p>
        </w:tc>
        <w:tc>
          <w:tcPr>
            <w:tcW w:w="4251" w:type="dxa"/>
            <w:tcBorders>
              <w:top w:val="nil"/>
              <w:left w:val="nil"/>
              <w:bottom w:val="single" w:sz="4" w:space="0" w:color="auto"/>
              <w:right w:val="nil"/>
            </w:tcBorders>
            <w:vAlign w:val="center"/>
          </w:tcPr>
          <w:p w14:paraId="0EC88F4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794835FB" wp14:editId="624BE61A">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14:paraId="3F2D9F03"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6 s;   l = 2 s;   d = 1 s;   c = 3 s;   p = 10 s</w:t>
            </w:r>
          </w:p>
        </w:tc>
        <w:tc>
          <w:tcPr>
            <w:tcW w:w="966" w:type="dxa"/>
            <w:tcBorders>
              <w:top w:val="nil"/>
              <w:left w:val="nil"/>
              <w:bottom w:val="single" w:sz="4" w:space="0" w:color="auto"/>
            </w:tcBorders>
            <w:vAlign w:val="center"/>
          </w:tcPr>
          <w:p w14:paraId="543A187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3 l</w:t>
            </w:r>
            <w:r w:rsidRPr="009873CD">
              <w:rPr>
                <w:rFonts w:cs="Arial"/>
                <w:sz w:val="18"/>
                <w:szCs w:val="18"/>
              </w:rPr>
              <w:br/>
              <w:t>1 ≥ d</w:t>
            </w:r>
            <w:r w:rsidRPr="009873CD">
              <w:rPr>
                <w:rFonts w:cs="Arial"/>
                <w:sz w:val="18"/>
                <w:szCs w:val="18"/>
              </w:rPr>
              <w:br/>
              <w:t>c ≥ 1 s</w:t>
            </w:r>
          </w:p>
        </w:tc>
        <w:tc>
          <w:tcPr>
            <w:tcW w:w="2863" w:type="dxa"/>
            <w:vMerge/>
          </w:tcPr>
          <w:p w14:paraId="53C9A064" w14:textId="77777777" w:rsidR="00001824" w:rsidRPr="009873CD" w:rsidRDefault="00001824" w:rsidP="004A4026">
            <w:pPr>
              <w:tabs>
                <w:tab w:val="right" w:pos="10938"/>
              </w:tabs>
              <w:spacing w:before="60" w:after="60"/>
              <w:rPr>
                <w:rFonts w:cs="Arial"/>
                <w:sz w:val="18"/>
                <w:szCs w:val="18"/>
              </w:rPr>
            </w:pPr>
          </w:p>
        </w:tc>
      </w:tr>
      <w:tr w:rsidR="00001824" w:rsidRPr="009873CD" w14:paraId="49C26EF3" w14:textId="77777777" w:rsidTr="009873CD">
        <w:trPr>
          <w:cantSplit/>
        </w:trPr>
        <w:tc>
          <w:tcPr>
            <w:tcW w:w="533" w:type="dxa"/>
            <w:vMerge w:val="restart"/>
          </w:tcPr>
          <w:p w14:paraId="18E732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2.3</w:t>
            </w:r>
          </w:p>
        </w:tc>
        <w:tc>
          <w:tcPr>
            <w:tcW w:w="1560" w:type="dxa"/>
            <w:vMerge w:val="restart"/>
          </w:tcPr>
          <w:p w14:paraId="7883FA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occulting light</w:t>
            </w:r>
          </w:p>
        </w:tc>
        <w:tc>
          <w:tcPr>
            <w:tcW w:w="1276" w:type="dxa"/>
            <w:vMerge w:val="restart"/>
          </w:tcPr>
          <w:p w14:paraId="7A23076A" w14:textId="624ED47F" w:rsidR="00001824" w:rsidRPr="009873CD" w:rsidRDefault="004A4026" w:rsidP="004A4026">
            <w:pPr>
              <w:tabs>
                <w:tab w:val="right" w:pos="10938"/>
              </w:tabs>
              <w:spacing w:before="60" w:after="60" w:line="240" w:lineRule="exact"/>
              <w:rPr>
                <w:rFonts w:cs="Arial"/>
                <w:sz w:val="18"/>
                <w:szCs w:val="18"/>
              </w:rPr>
            </w:pPr>
            <w:r w:rsidRPr="009873CD">
              <w:rPr>
                <w:rFonts w:cs="Arial"/>
                <w:sz w:val="18"/>
                <w:szCs w:val="18"/>
              </w:rPr>
              <w:t>Oc(#+</w:t>
            </w:r>
            <w:r w:rsidR="00001824" w:rsidRPr="009873CD">
              <w:rPr>
                <w:rFonts w:cs="Arial"/>
                <w:sz w:val="18"/>
                <w:szCs w:val="18"/>
              </w:rPr>
              <w:t>#)</w:t>
            </w:r>
          </w:p>
          <w:p w14:paraId="2CE05C07" w14:textId="77777777" w:rsidR="00865214" w:rsidRPr="009873CD" w:rsidRDefault="00865214" w:rsidP="004A4026">
            <w:pPr>
              <w:pStyle w:val="FootnoteText"/>
              <w:tabs>
                <w:tab w:val="right" w:pos="10938"/>
              </w:tabs>
              <w:spacing w:after="60" w:line="240" w:lineRule="exact"/>
              <w:rPr>
                <w:rFonts w:cs="Arial"/>
                <w:sz w:val="18"/>
                <w:szCs w:val="18"/>
              </w:rPr>
            </w:pPr>
            <w:r w:rsidRPr="009873CD">
              <w:rPr>
                <w:rFonts w:cs="Arial"/>
                <w:sz w:val="18"/>
                <w:szCs w:val="18"/>
              </w:rPr>
              <w:t>e.</w:t>
            </w:r>
            <w:r w:rsidR="00001824" w:rsidRPr="009873CD">
              <w:rPr>
                <w:rFonts w:cs="Arial"/>
                <w:sz w:val="18"/>
                <w:szCs w:val="18"/>
              </w:rPr>
              <w:t>g</w:t>
            </w:r>
            <w:r w:rsidRPr="009873CD">
              <w:rPr>
                <w:rFonts w:cs="Arial"/>
                <w:sz w:val="18"/>
                <w:szCs w:val="18"/>
              </w:rPr>
              <w:t xml:space="preserve">. </w:t>
            </w:r>
          </w:p>
          <w:p w14:paraId="36374F6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Oc(2 + 1)</w:t>
            </w:r>
          </w:p>
        </w:tc>
        <w:tc>
          <w:tcPr>
            <w:tcW w:w="2662" w:type="dxa"/>
            <w:vMerge w:val="restart"/>
          </w:tcPr>
          <w:p w14:paraId="02ED507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occulting light except that successive groups in a period have different numbers of eclipses.</w:t>
            </w:r>
          </w:p>
        </w:tc>
        <w:tc>
          <w:tcPr>
            <w:tcW w:w="5956" w:type="dxa"/>
            <w:gridSpan w:val="3"/>
            <w:tcBorders>
              <w:bottom w:val="nil"/>
            </w:tcBorders>
          </w:tcPr>
          <w:p w14:paraId="65340A31"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This class of light character is not recommended because it is difficult to recognize.</w:t>
            </w:r>
          </w:p>
        </w:tc>
        <w:tc>
          <w:tcPr>
            <w:tcW w:w="2863" w:type="dxa"/>
            <w:vMerge w:val="restart"/>
          </w:tcPr>
          <w:p w14:paraId="1877DF69"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7791B78F" w14:textId="77777777" w:rsidTr="009873CD">
        <w:trPr>
          <w:cantSplit/>
        </w:trPr>
        <w:tc>
          <w:tcPr>
            <w:tcW w:w="533" w:type="dxa"/>
            <w:vMerge/>
          </w:tcPr>
          <w:p w14:paraId="432735C5" w14:textId="77777777" w:rsidR="00001824" w:rsidRPr="009873CD" w:rsidRDefault="00001824" w:rsidP="004A4026">
            <w:pPr>
              <w:tabs>
                <w:tab w:val="right" w:pos="10938"/>
              </w:tabs>
              <w:spacing w:before="60" w:after="60"/>
              <w:rPr>
                <w:rFonts w:cs="Arial"/>
                <w:sz w:val="18"/>
                <w:szCs w:val="18"/>
              </w:rPr>
            </w:pPr>
          </w:p>
        </w:tc>
        <w:tc>
          <w:tcPr>
            <w:tcW w:w="1560" w:type="dxa"/>
            <w:vMerge/>
          </w:tcPr>
          <w:p w14:paraId="5246AA12" w14:textId="77777777" w:rsidR="00001824" w:rsidRPr="009873CD" w:rsidRDefault="00001824" w:rsidP="004A4026">
            <w:pPr>
              <w:tabs>
                <w:tab w:val="right" w:pos="10938"/>
              </w:tabs>
              <w:spacing w:before="60" w:after="60"/>
              <w:rPr>
                <w:rFonts w:cs="Arial"/>
                <w:sz w:val="18"/>
                <w:szCs w:val="18"/>
              </w:rPr>
            </w:pPr>
          </w:p>
        </w:tc>
        <w:tc>
          <w:tcPr>
            <w:tcW w:w="1276" w:type="dxa"/>
            <w:vMerge/>
          </w:tcPr>
          <w:p w14:paraId="7BF756C4" w14:textId="77777777" w:rsidR="00001824" w:rsidRPr="009873CD" w:rsidRDefault="00001824" w:rsidP="004A4026">
            <w:pPr>
              <w:tabs>
                <w:tab w:val="right" w:pos="10938"/>
              </w:tabs>
              <w:spacing w:before="60" w:after="60"/>
              <w:rPr>
                <w:rFonts w:cs="Arial"/>
                <w:sz w:val="18"/>
                <w:szCs w:val="18"/>
              </w:rPr>
            </w:pPr>
          </w:p>
        </w:tc>
        <w:tc>
          <w:tcPr>
            <w:tcW w:w="2662" w:type="dxa"/>
            <w:vMerge/>
          </w:tcPr>
          <w:p w14:paraId="5AC8A26D"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5E0C07F0"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Oc(2+1)</w:t>
            </w:r>
          </w:p>
        </w:tc>
        <w:tc>
          <w:tcPr>
            <w:tcW w:w="4251" w:type="dxa"/>
            <w:tcBorders>
              <w:top w:val="nil"/>
              <w:left w:val="nil"/>
              <w:right w:val="nil"/>
            </w:tcBorders>
            <w:vAlign w:val="center"/>
          </w:tcPr>
          <w:p w14:paraId="0E9961F3"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14C76078" wp14:editId="3FCC9A16">
                  <wp:extent cx="2647315" cy="520700"/>
                  <wp:effectExtent l="0" t="0" r="635" b="0"/>
                  <wp:docPr id="16" name="Picture 16"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14:paraId="2D4F6000" w14:textId="77777777" w:rsidR="00001824" w:rsidRPr="009873CD" w:rsidRDefault="00001824" w:rsidP="004A4026">
            <w:pPr>
              <w:ind w:left="-113" w:right="-113"/>
              <w:rPr>
                <w:rFonts w:cs="Arial"/>
                <w:sz w:val="18"/>
                <w:szCs w:val="18"/>
              </w:rPr>
            </w:pPr>
            <w:r w:rsidRPr="009873CD">
              <w:rPr>
                <w:rFonts w:cs="Arial"/>
                <w:sz w:val="18"/>
                <w:szCs w:val="18"/>
              </w:rPr>
              <w:t xml:space="preserve"> Example:  l’’ = 9 s;  l’ = 3 s;  l = 1 s;   d = 1 s;   c = 2 s;   p = 16 s</w:t>
            </w:r>
          </w:p>
        </w:tc>
        <w:tc>
          <w:tcPr>
            <w:tcW w:w="966" w:type="dxa"/>
            <w:tcBorders>
              <w:top w:val="nil"/>
              <w:left w:val="nil"/>
            </w:tcBorders>
            <w:vAlign w:val="center"/>
          </w:tcPr>
          <w:p w14:paraId="5922A6BB"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l’</w:t>
            </w:r>
            <w:r w:rsidRPr="009873CD">
              <w:rPr>
                <w:rFonts w:cs="Arial"/>
                <w:sz w:val="18"/>
                <w:szCs w:val="18"/>
              </w:rPr>
              <w:br/>
              <w:t>l’ ≥ 3 l</w:t>
            </w:r>
            <w:r w:rsidRPr="009873CD">
              <w:rPr>
                <w:rFonts w:cs="Arial"/>
                <w:sz w:val="18"/>
                <w:szCs w:val="18"/>
              </w:rPr>
              <w:br/>
              <w:t xml:space="preserve">l ≥ d </w:t>
            </w:r>
            <w:r w:rsidRPr="009873CD">
              <w:rPr>
                <w:rFonts w:cs="Arial"/>
                <w:sz w:val="18"/>
                <w:szCs w:val="18"/>
              </w:rPr>
              <w:br/>
              <w:t>c ≥ 1 s</w:t>
            </w:r>
          </w:p>
        </w:tc>
        <w:tc>
          <w:tcPr>
            <w:tcW w:w="2863" w:type="dxa"/>
            <w:vMerge/>
          </w:tcPr>
          <w:p w14:paraId="21633FC2" w14:textId="77777777" w:rsidR="00001824" w:rsidRPr="009873CD" w:rsidRDefault="00001824" w:rsidP="004A4026">
            <w:pPr>
              <w:tabs>
                <w:tab w:val="right" w:pos="10938"/>
              </w:tabs>
              <w:spacing w:before="60" w:after="60"/>
              <w:rPr>
                <w:rFonts w:cs="Arial"/>
                <w:sz w:val="18"/>
                <w:szCs w:val="18"/>
              </w:rPr>
            </w:pPr>
          </w:p>
        </w:tc>
      </w:tr>
    </w:tbl>
    <w:p w14:paraId="536472EB" w14:textId="77777777" w:rsidR="009873CD" w:rsidRDefault="009873CD">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52"/>
        <w:gridCol w:w="10"/>
        <w:gridCol w:w="729"/>
        <w:gridCol w:w="10"/>
        <w:gridCol w:w="4251"/>
        <w:gridCol w:w="966"/>
        <w:gridCol w:w="2863"/>
      </w:tblGrid>
      <w:tr w:rsidR="009873CD" w:rsidRPr="009873CD" w14:paraId="49DD7FC8" w14:textId="77777777" w:rsidTr="005E3789">
        <w:trPr>
          <w:cantSplit/>
          <w:tblHeader/>
        </w:trPr>
        <w:tc>
          <w:tcPr>
            <w:tcW w:w="533" w:type="dxa"/>
            <w:vAlign w:val="center"/>
          </w:tcPr>
          <w:p w14:paraId="100075EC" w14:textId="77777777" w:rsidR="009873CD" w:rsidRPr="009873CD" w:rsidRDefault="009873CD" w:rsidP="005E3789">
            <w:pPr>
              <w:tabs>
                <w:tab w:val="right" w:pos="10938"/>
              </w:tabs>
              <w:spacing w:before="60" w:after="60" w:line="240" w:lineRule="exact"/>
              <w:rPr>
                <w:rFonts w:cs="Arial"/>
                <w:b/>
                <w:sz w:val="18"/>
                <w:szCs w:val="18"/>
              </w:rPr>
            </w:pPr>
          </w:p>
        </w:tc>
        <w:tc>
          <w:tcPr>
            <w:tcW w:w="1560" w:type="dxa"/>
            <w:vAlign w:val="center"/>
          </w:tcPr>
          <w:p w14:paraId="7CB8A5C3"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52BC3189" w14:textId="77777777" w:rsidR="009873CD" w:rsidRPr="009873CD" w:rsidRDefault="009873CD" w:rsidP="005E3789">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gridSpan w:val="2"/>
            <w:vAlign w:val="center"/>
          </w:tcPr>
          <w:p w14:paraId="18C52CD0"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4"/>
            <w:tcBorders>
              <w:bottom w:val="single" w:sz="4" w:space="0" w:color="auto"/>
            </w:tcBorders>
            <w:vAlign w:val="center"/>
          </w:tcPr>
          <w:p w14:paraId="5F54EB72"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57D963FB"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1F5D5069" w14:textId="77777777" w:rsidTr="009873CD">
        <w:trPr>
          <w:cantSplit/>
        </w:trPr>
        <w:tc>
          <w:tcPr>
            <w:tcW w:w="533" w:type="dxa"/>
            <w:vMerge w:val="restart"/>
          </w:tcPr>
          <w:p w14:paraId="2C3BF118" w14:textId="301C93F2"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3</w:t>
            </w:r>
          </w:p>
        </w:tc>
        <w:tc>
          <w:tcPr>
            <w:tcW w:w="1560" w:type="dxa"/>
            <w:vMerge w:val="restart"/>
          </w:tcPr>
          <w:p w14:paraId="129D013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ISOPHASE LIGHT</w:t>
            </w:r>
          </w:p>
        </w:tc>
        <w:tc>
          <w:tcPr>
            <w:tcW w:w="1276" w:type="dxa"/>
            <w:vMerge w:val="restart"/>
          </w:tcPr>
          <w:p w14:paraId="2C441FC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w:t>
            </w:r>
          </w:p>
        </w:tc>
        <w:tc>
          <w:tcPr>
            <w:tcW w:w="2662" w:type="dxa"/>
            <w:gridSpan w:val="2"/>
            <w:vMerge w:val="restart"/>
          </w:tcPr>
          <w:p w14:paraId="4C83E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all the durations of light and darkness are clearly equal.</w:t>
            </w:r>
          </w:p>
        </w:tc>
        <w:tc>
          <w:tcPr>
            <w:tcW w:w="5956" w:type="dxa"/>
            <w:gridSpan w:val="4"/>
            <w:tcBorders>
              <w:bottom w:val="nil"/>
            </w:tcBorders>
          </w:tcPr>
          <w:p w14:paraId="7A51D5DA"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period should never be less than 2 s, but preferably it should not be less than 4 s in order to reduce the risk of confusion with occulting or flashing lights of similar periods.</w:t>
            </w:r>
          </w:p>
        </w:tc>
        <w:tc>
          <w:tcPr>
            <w:tcW w:w="2863" w:type="dxa"/>
            <w:vMerge w:val="restart"/>
          </w:tcPr>
          <w:p w14:paraId="3085FD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 xml:space="preserve">An isophase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BC0C448" w14:textId="77777777" w:rsidTr="009873CD">
        <w:trPr>
          <w:cantSplit/>
        </w:trPr>
        <w:tc>
          <w:tcPr>
            <w:tcW w:w="533" w:type="dxa"/>
            <w:vMerge/>
          </w:tcPr>
          <w:p w14:paraId="59E2907A" w14:textId="77777777" w:rsidR="00001824" w:rsidRPr="009873CD" w:rsidRDefault="00001824" w:rsidP="004A4026">
            <w:pPr>
              <w:tabs>
                <w:tab w:val="right" w:pos="10938"/>
              </w:tabs>
              <w:spacing w:before="60" w:after="60"/>
              <w:rPr>
                <w:rFonts w:cs="Arial"/>
                <w:sz w:val="18"/>
                <w:szCs w:val="18"/>
              </w:rPr>
            </w:pPr>
          </w:p>
        </w:tc>
        <w:tc>
          <w:tcPr>
            <w:tcW w:w="1560" w:type="dxa"/>
            <w:vMerge/>
          </w:tcPr>
          <w:p w14:paraId="63CD8B5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F67351C"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156D6F55"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254C288"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28B7AD2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27400434" wp14:editId="5DEDF9EF">
                  <wp:extent cx="2637155" cy="499745"/>
                  <wp:effectExtent l="0" t="0" r="0" b="0"/>
                  <wp:docPr id="15" name="Picture 15"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14:paraId="297A9187" w14:textId="77777777" w:rsidR="00001824" w:rsidRPr="009873CD" w:rsidRDefault="00001824" w:rsidP="004A4026">
            <w:pPr>
              <w:ind w:left="-113" w:right="-113"/>
              <w:rPr>
                <w:rFonts w:cs="Arial"/>
                <w:sz w:val="18"/>
                <w:szCs w:val="18"/>
              </w:rPr>
            </w:pPr>
            <w:r w:rsidRPr="009873CD">
              <w:rPr>
                <w:rFonts w:cs="Arial"/>
                <w:sz w:val="18"/>
                <w:szCs w:val="18"/>
              </w:rPr>
              <w:t xml:space="preserve"> Example:   l = d = 2 s;   p = 4 s</w:t>
            </w:r>
          </w:p>
        </w:tc>
        <w:tc>
          <w:tcPr>
            <w:tcW w:w="966" w:type="dxa"/>
            <w:tcBorders>
              <w:top w:val="nil"/>
              <w:left w:val="nil"/>
            </w:tcBorders>
            <w:vAlign w:val="center"/>
          </w:tcPr>
          <w:p w14:paraId="5E2DB225"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d</w:t>
            </w:r>
            <w:r w:rsidRPr="009873CD">
              <w:rPr>
                <w:rFonts w:cs="Arial"/>
                <w:sz w:val="18"/>
                <w:szCs w:val="18"/>
              </w:rPr>
              <w:br/>
              <w:t>p ≥ 2 s</w:t>
            </w:r>
          </w:p>
        </w:tc>
        <w:tc>
          <w:tcPr>
            <w:tcW w:w="2863" w:type="dxa"/>
            <w:vMerge/>
          </w:tcPr>
          <w:p w14:paraId="1A1827EF" w14:textId="77777777" w:rsidR="00001824" w:rsidRPr="009873CD" w:rsidRDefault="00001824" w:rsidP="004A4026">
            <w:pPr>
              <w:tabs>
                <w:tab w:val="right" w:pos="10938"/>
              </w:tabs>
              <w:spacing w:before="60" w:after="60"/>
              <w:rPr>
                <w:rFonts w:cs="Arial"/>
                <w:sz w:val="18"/>
                <w:szCs w:val="18"/>
              </w:rPr>
            </w:pPr>
          </w:p>
        </w:tc>
      </w:tr>
      <w:tr w:rsidR="00001824" w:rsidRPr="009873CD" w14:paraId="60C817F1" w14:textId="77777777" w:rsidTr="009873CD">
        <w:trPr>
          <w:cantSplit/>
        </w:trPr>
        <w:tc>
          <w:tcPr>
            <w:tcW w:w="533" w:type="dxa"/>
          </w:tcPr>
          <w:p w14:paraId="73CEA3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br w:type="page"/>
              <w:t>4</w:t>
            </w:r>
          </w:p>
        </w:tc>
        <w:tc>
          <w:tcPr>
            <w:tcW w:w="1560" w:type="dxa"/>
          </w:tcPr>
          <w:p w14:paraId="596121C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FLASHING LIGHT</w:t>
            </w:r>
          </w:p>
        </w:tc>
        <w:tc>
          <w:tcPr>
            <w:tcW w:w="1276" w:type="dxa"/>
          </w:tcPr>
          <w:p w14:paraId="7E58E51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335AA157"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light in which the total duration of light in a period is shorter than the total duration of darkness and the appearances of light (flashes) are usually of equal duration.</w:t>
            </w:r>
          </w:p>
        </w:tc>
        <w:tc>
          <w:tcPr>
            <w:tcW w:w="5956" w:type="dxa"/>
            <w:gridSpan w:val="4"/>
            <w:tcBorders>
              <w:bottom w:val="single" w:sz="4" w:space="0" w:color="auto"/>
            </w:tcBorders>
          </w:tcPr>
          <w:p w14:paraId="36EC60B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is </w:t>
            </w:r>
            <w:r w:rsidRPr="009873CD">
              <w:rPr>
                <w:rFonts w:cs="Arial"/>
                <w:i/>
                <w:sz w:val="18"/>
                <w:szCs w:val="18"/>
              </w:rPr>
              <w:t xml:space="preserve">clearly </w:t>
            </w:r>
            <w:r w:rsidRPr="009873CD">
              <w:rPr>
                <w:rFonts w:cs="Arial"/>
                <w:sz w:val="18"/>
                <w:szCs w:val="18"/>
              </w:rPr>
              <w:t>shorter than the total duration of darkness and all the flashes are of equal duration.</w:t>
            </w:r>
          </w:p>
        </w:tc>
        <w:tc>
          <w:tcPr>
            <w:tcW w:w="2863" w:type="dxa"/>
          </w:tcPr>
          <w:p w14:paraId="25484692"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5EE5C0D2" w14:textId="77777777" w:rsidTr="009873CD">
        <w:trPr>
          <w:cantSplit/>
        </w:trPr>
        <w:tc>
          <w:tcPr>
            <w:tcW w:w="533" w:type="dxa"/>
            <w:vMerge w:val="restart"/>
          </w:tcPr>
          <w:p w14:paraId="774B6EA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4.1</w:t>
            </w:r>
          </w:p>
        </w:tc>
        <w:tc>
          <w:tcPr>
            <w:tcW w:w="1560" w:type="dxa"/>
            <w:vMerge w:val="restart"/>
          </w:tcPr>
          <w:p w14:paraId="23E047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w:t>
            </w:r>
            <w:r w:rsidRPr="009873CD">
              <w:rPr>
                <w:rFonts w:cs="Arial"/>
                <w:sz w:val="18"/>
                <w:szCs w:val="18"/>
              </w:rPr>
              <w:noBreakHyphen/>
              <w:t>flashing light</w:t>
            </w:r>
          </w:p>
        </w:tc>
        <w:tc>
          <w:tcPr>
            <w:tcW w:w="1276" w:type="dxa"/>
            <w:vMerge w:val="restart"/>
          </w:tcPr>
          <w:p w14:paraId="6E1A02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tc>
        <w:tc>
          <w:tcPr>
            <w:tcW w:w="2662" w:type="dxa"/>
            <w:gridSpan w:val="2"/>
            <w:vMerge w:val="restart"/>
          </w:tcPr>
          <w:p w14:paraId="76D4F3DD"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flashing light in which a flash is regularly repeated (at a rate of less than 50 flashes per minute).</w:t>
            </w:r>
          </w:p>
        </w:tc>
        <w:tc>
          <w:tcPr>
            <w:tcW w:w="5956" w:type="dxa"/>
            <w:gridSpan w:val="4"/>
            <w:tcBorders>
              <w:bottom w:val="nil"/>
            </w:tcBorders>
          </w:tcPr>
          <w:p w14:paraId="629C627D"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duration of the interval of darkness (eclipse) between two successive flashes should not be less than three times the duration of a flash.</w:t>
            </w:r>
          </w:p>
          <w:p w14:paraId="247B4355"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period should not be less than 2 s (or not less than 2.5 s in those countries where a quick rate of 50 flashes per minute is used).</w:t>
            </w:r>
          </w:p>
        </w:tc>
        <w:tc>
          <w:tcPr>
            <w:tcW w:w="2863" w:type="dxa"/>
            <w:vMerge w:val="restart"/>
          </w:tcPr>
          <w:p w14:paraId="27D2D94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4194BF83" w14:textId="77777777" w:rsidTr="009873CD">
        <w:trPr>
          <w:cantSplit/>
        </w:trPr>
        <w:tc>
          <w:tcPr>
            <w:tcW w:w="533" w:type="dxa"/>
            <w:vMerge/>
          </w:tcPr>
          <w:p w14:paraId="2F231E31" w14:textId="77777777" w:rsidR="00001824" w:rsidRPr="009873CD" w:rsidRDefault="00001824" w:rsidP="004A4026">
            <w:pPr>
              <w:tabs>
                <w:tab w:val="right" w:pos="10938"/>
              </w:tabs>
              <w:spacing w:before="60" w:after="60"/>
              <w:rPr>
                <w:rFonts w:cs="Arial"/>
                <w:sz w:val="18"/>
                <w:szCs w:val="18"/>
              </w:rPr>
            </w:pPr>
          </w:p>
        </w:tc>
        <w:tc>
          <w:tcPr>
            <w:tcW w:w="1560" w:type="dxa"/>
            <w:vMerge/>
          </w:tcPr>
          <w:p w14:paraId="714A18D6" w14:textId="77777777" w:rsidR="00001824" w:rsidRPr="009873CD" w:rsidRDefault="00001824" w:rsidP="004A4026">
            <w:pPr>
              <w:tabs>
                <w:tab w:val="right" w:pos="10938"/>
              </w:tabs>
              <w:spacing w:before="60" w:after="60"/>
              <w:rPr>
                <w:rFonts w:cs="Arial"/>
                <w:sz w:val="18"/>
                <w:szCs w:val="18"/>
              </w:rPr>
            </w:pPr>
          </w:p>
        </w:tc>
        <w:tc>
          <w:tcPr>
            <w:tcW w:w="1276" w:type="dxa"/>
            <w:vMerge/>
          </w:tcPr>
          <w:p w14:paraId="42A7BE2E"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3837CF0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500E94CA"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5A6EE14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0D9A24C3" wp14:editId="6D8105A2">
                  <wp:extent cx="2711450" cy="520700"/>
                  <wp:effectExtent l="0" t="0" r="0" b="0"/>
                  <wp:docPr id="14" name="Picture 14"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14:paraId="6AC516BD" w14:textId="77777777" w:rsidR="00001824" w:rsidRPr="009873CD" w:rsidRDefault="00001824" w:rsidP="004A4026">
            <w:pPr>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bottom w:val="single" w:sz="4" w:space="0" w:color="auto"/>
            </w:tcBorders>
            <w:vAlign w:val="center"/>
          </w:tcPr>
          <w:p w14:paraId="2606487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d ≥ 3 l </w:t>
            </w:r>
            <w:r w:rsidRPr="009873CD">
              <w:rPr>
                <w:rFonts w:cs="Arial"/>
                <w:sz w:val="18"/>
                <w:szCs w:val="18"/>
              </w:rPr>
              <w:br/>
              <w:t>p ≥ 2 s</w:t>
            </w:r>
          </w:p>
        </w:tc>
        <w:tc>
          <w:tcPr>
            <w:tcW w:w="2863" w:type="dxa"/>
            <w:vMerge/>
          </w:tcPr>
          <w:p w14:paraId="5A170E84" w14:textId="77777777" w:rsidR="00001824" w:rsidRPr="009873CD" w:rsidRDefault="00001824" w:rsidP="004A4026">
            <w:pPr>
              <w:tabs>
                <w:tab w:val="right" w:pos="10938"/>
              </w:tabs>
              <w:spacing w:before="60" w:after="60"/>
              <w:rPr>
                <w:rFonts w:cs="Arial"/>
                <w:sz w:val="18"/>
                <w:szCs w:val="18"/>
              </w:rPr>
            </w:pPr>
          </w:p>
        </w:tc>
      </w:tr>
      <w:tr w:rsidR="00001824" w:rsidRPr="009873CD" w14:paraId="66B870EE" w14:textId="77777777" w:rsidTr="009873CD">
        <w:trPr>
          <w:cantSplit/>
        </w:trPr>
        <w:tc>
          <w:tcPr>
            <w:tcW w:w="533" w:type="dxa"/>
          </w:tcPr>
          <w:p w14:paraId="0283CB1A"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4.2</w:t>
            </w:r>
          </w:p>
        </w:tc>
        <w:tc>
          <w:tcPr>
            <w:tcW w:w="1560" w:type="dxa"/>
          </w:tcPr>
          <w:p w14:paraId="1513550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Long</w:t>
            </w:r>
            <w:r w:rsidRPr="009873CD">
              <w:rPr>
                <w:rFonts w:cs="Arial"/>
                <w:sz w:val="18"/>
                <w:szCs w:val="18"/>
              </w:rPr>
              <w:noBreakHyphen/>
              <w:t>flashing light</w:t>
            </w:r>
          </w:p>
        </w:tc>
        <w:tc>
          <w:tcPr>
            <w:tcW w:w="1276" w:type="dxa"/>
          </w:tcPr>
          <w:p w14:paraId="21B0AF7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LFI</w:t>
            </w:r>
          </w:p>
        </w:tc>
        <w:tc>
          <w:tcPr>
            <w:tcW w:w="2662" w:type="dxa"/>
            <w:gridSpan w:val="2"/>
          </w:tcPr>
          <w:p w14:paraId="1247C6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flashing light in which an appearance of light of not less than 2 s duration (long flash)</w:t>
            </w:r>
            <w:r w:rsidRPr="009873CD">
              <w:rPr>
                <w:rStyle w:val="FootnoteReference"/>
                <w:rFonts w:cs="Arial"/>
                <w:sz w:val="18"/>
                <w:szCs w:val="18"/>
              </w:rPr>
              <w:t xml:space="preserve"> </w:t>
            </w:r>
            <w:r w:rsidRPr="009873CD">
              <w:rPr>
                <w:rStyle w:val="FootnoteReference"/>
                <w:rFonts w:cs="Arial"/>
                <w:sz w:val="18"/>
                <w:szCs w:val="18"/>
              </w:rPr>
              <w:footnoteReference w:id="1"/>
            </w:r>
            <w:r w:rsidRPr="009873CD">
              <w:rPr>
                <w:rFonts w:cs="Arial"/>
                <w:sz w:val="18"/>
                <w:szCs w:val="18"/>
              </w:rPr>
              <w:t xml:space="preserve"> is regularly repeated.</w:t>
            </w:r>
          </w:p>
        </w:tc>
        <w:tc>
          <w:tcPr>
            <w:tcW w:w="739" w:type="dxa"/>
            <w:gridSpan w:val="2"/>
            <w:tcBorders>
              <w:top w:val="single" w:sz="4" w:space="0" w:color="auto"/>
              <w:right w:val="nil"/>
            </w:tcBorders>
            <w:vAlign w:val="center"/>
          </w:tcPr>
          <w:p w14:paraId="66949399" w14:textId="77777777" w:rsidR="00001824" w:rsidRPr="009873CD" w:rsidRDefault="00001824" w:rsidP="004A4026">
            <w:pPr>
              <w:spacing w:before="60" w:after="60"/>
              <w:ind w:left="-113" w:right="-113"/>
              <w:jc w:val="center"/>
              <w:rPr>
                <w:rFonts w:cs="Arial"/>
                <w:sz w:val="18"/>
                <w:szCs w:val="18"/>
              </w:rPr>
            </w:pPr>
          </w:p>
        </w:tc>
        <w:tc>
          <w:tcPr>
            <w:tcW w:w="4251" w:type="dxa"/>
            <w:tcBorders>
              <w:top w:val="single" w:sz="4" w:space="0" w:color="auto"/>
              <w:left w:val="nil"/>
              <w:right w:val="nil"/>
            </w:tcBorders>
            <w:vAlign w:val="center"/>
          </w:tcPr>
          <w:p w14:paraId="6CEF376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9C20BEB" wp14:editId="744FF7C8">
                  <wp:extent cx="2743200" cy="542290"/>
                  <wp:effectExtent l="0" t="0" r="0" b="0"/>
                  <wp:docPr id="13" name="Picture 13"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302DA763" w14:textId="77777777" w:rsidR="00001824" w:rsidRPr="009873CD" w:rsidRDefault="00001824" w:rsidP="004A4026">
            <w:pPr>
              <w:spacing w:line="160" w:lineRule="atLeast"/>
              <w:ind w:left="-113" w:right="-113"/>
              <w:rPr>
                <w:rFonts w:cs="Arial"/>
                <w:sz w:val="18"/>
                <w:szCs w:val="18"/>
              </w:rPr>
            </w:pPr>
            <w:r w:rsidRPr="009873CD">
              <w:rPr>
                <w:rFonts w:cs="Arial"/>
                <w:sz w:val="18"/>
                <w:szCs w:val="18"/>
              </w:rPr>
              <w:t xml:space="preserve"> Example:   d = 8 s;    l = 2 s;    p = 10 s</w:t>
            </w:r>
          </w:p>
        </w:tc>
        <w:tc>
          <w:tcPr>
            <w:tcW w:w="966" w:type="dxa"/>
            <w:tcBorders>
              <w:top w:val="single" w:sz="4" w:space="0" w:color="auto"/>
              <w:left w:val="nil"/>
            </w:tcBorders>
            <w:vAlign w:val="center"/>
          </w:tcPr>
          <w:p w14:paraId="627B5EB3"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p>
        </w:tc>
        <w:tc>
          <w:tcPr>
            <w:tcW w:w="2863" w:type="dxa"/>
          </w:tcPr>
          <w:p w14:paraId="31ECDBC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long</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period of 10 s indicates a safe</w:t>
            </w:r>
            <w:r w:rsidRPr="009873CD">
              <w:rPr>
                <w:rFonts w:cs="Arial"/>
                <w:sz w:val="18"/>
                <w:szCs w:val="18"/>
              </w:rPr>
              <w:noBreakHyphen/>
              <w:t>water mark.</w:t>
            </w:r>
          </w:p>
        </w:tc>
      </w:tr>
      <w:tr w:rsidR="00001824" w:rsidRPr="009873CD" w14:paraId="4683EBBB" w14:textId="77777777" w:rsidTr="009873CD">
        <w:trPr>
          <w:cantSplit/>
        </w:trPr>
        <w:tc>
          <w:tcPr>
            <w:tcW w:w="533" w:type="dxa"/>
            <w:vMerge w:val="restart"/>
          </w:tcPr>
          <w:p w14:paraId="419CE19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4.3</w:t>
            </w:r>
          </w:p>
        </w:tc>
        <w:tc>
          <w:tcPr>
            <w:tcW w:w="1560" w:type="dxa"/>
            <w:vMerge w:val="restart"/>
          </w:tcPr>
          <w:p w14:paraId="3A88743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flashing light</w:t>
            </w:r>
          </w:p>
        </w:tc>
        <w:tc>
          <w:tcPr>
            <w:tcW w:w="1276" w:type="dxa"/>
            <w:vMerge w:val="restart"/>
          </w:tcPr>
          <w:p w14:paraId="1FDE571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p w14:paraId="2FBEE3CB"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Fl(2)</w:t>
            </w:r>
          </w:p>
        </w:tc>
        <w:tc>
          <w:tcPr>
            <w:tcW w:w="2662" w:type="dxa"/>
            <w:gridSpan w:val="2"/>
            <w:vMerge w:val="restart"/>
          </w:tcPr>
          <w:p w14:paraId="4935BA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flashing light in which a group of flashes, specified in number, is regularly repeated.</w:t>
            </w:r>
          </w:p>
        </w:tc>
        <w:tc>
          <w:tcPr>
            <w:tcW w:w="5956" w:type="dxa"/>
            <w:gridSpan w:val="4"/>
            <w:tcBorders>
              <w:bottom w:val="nil"/>
            </w:tcBorders>
          </w:tcPr>
          <w:p w14:paraId="2D42FBA8"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eclipses between the flashes in a group are of equal duration, and this duration is clearly shorter than the duration of the eclipse between successive groups.</w:t>
            </w:r>
          </w:p>
          <w:p w14:paraId="7DBD3199"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The number of flashes in a group should not be greater than five in general, and should be six only as an exception. </w:t>
            </w:r>
          </w:p>
          <w:p w14:paraId="5E24A50E"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within a group should not be less than the duration of a flash.</w:t>
            </w:r>
          </w:p>
          <w:p w14:paraId="3EDCE845"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between groups should not be less than three times the duration of an eclipse within a group.</w:t>
            </w:r>
          </w:p>
          <w:p w14:paraId="3BC78545" w14:textId="77777777" w:rsidR="00001824" w:rsidRPr="009873CD" w:rsidRDefault="00001824" w:rsidP="004A4026">
            <w:pPr>
              <w:spacing w:before="60" w:line="240" w:lineRule="exact"/>
              <w:rPr>
                <w:rFonts w:cs="Arial"/>
                <w:sz w:val="18"/>
                <w:szCs w:val="18"/>
              </w:rPr>
            </w:pPr>
            <w:r w:rsidRPr="009873CD">
              <w:rPr>
                <w:rFonts w:cs="Arial"/>
                <w:sz w:val="18"/>
                <w:szCs w:val="18"/>
              </w:rPr>
              <w:t>In a group of two flashes, the duration of a flash together with the duration of the eclipse within the group should not be less than 1 s.</w:t>
            </w:r>
          </w:p>
          <w:p w14:paraId="7050789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In a group of three or more flashes, the duration of a flash together with the duration of an eclipse within a group should not be less than 2 s (or not less than 2.5 s in those countries where a quick rate of 50 flashes per minute is used).</w:t>
            </w:r>
          </w:p>
        </w:tc>
        <w:tc>
          <w:tcPr>
            <w:tcW w:w="2863" w:type="dxa"/>
            <w:vMerge w:val="restart"/>
          </w:tcPr>
          <w:p w14:paraId="5A3002F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group of two flashes, in a period of 5 s or 10 s, indicates an isolated</w:t>
            </w:r>
            <w:r w:rsidRPr="009873CD">
              <w:rPr>
                <w:rFonts w:cs="Arial"/>
                <w:sz w:val="18"/>
                <w:szCs w:val="18"/>
              </w:rPr>
              <w:noBreakHyphen/>
              <w:t xml:space="preserve">danger mark. </w:t>
            </w:r>
          </w:p>
          <w:p w14:paraId="7EEF89BC"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with a group of four, five or (exceptionally) six flashes indicates a special mark</w:t>
            </w:r>
          </w:p>
        </w:tc>
      </w:tr>
      <w:tr w:rsidR="00001824" w:rsidRPr="009873CD" w14:paraId="6EE20BF5" w14:textId="77777777" w:rsidTr="009873CD">
        <w:trPr>
          <w:cantSplit/>
        </w:trPr>
        <w:tc>
          <w:tcPr>
            <w:tcW w:w="533" w:type="dxa"/>
            <w:vMerge/>
          </w:tcPr>
          <w:p w14:paraId="4DF73747" w14:textId="77777777" w:rsidR="00001824" w:rsidRPr="009873CD" w:rsidRDefault="00001824" w:rsidP="004A4026">
            <w:pPr>
              <w:tabs>
                <w:tab w:val="right" w:pos="10938"/>
              </w:tabs>
              <w:spacing w:before="60" w:after="60"/>
              <w:rPr>
                <w:rFonts w:cs="Arial"/>
                <w:sz w:val="18"/>
                <w:szCs w:val="18"/>
              </w:rPr>
            </w:pPr>
          </w:p>
        </w:tc>
        <w:tc>
          <w:tcPr>
            <w:tcW w:w="1560" w:type="dxa"/>
            <w:vMerge/>
          </w:tcPr>
          <w:p w14:paraId="20109089" w14:textId="77777777" w:rsidR="00001824" w:rsidRPr="009873CD" w:rsidRDefault="00001824" w:rsidP="004A4026">
            <w:pPr>
              <w:tabs>
                <w:tab w:val="right" w:pos="10938"/>
              </w:tabs>
              <w:spacing w:before="60" w:after="60"/>
              <w:rPr>
                <w:rFonts w:cs="Arial"/>
                <w:sz w:val="18"/>
                <w:szCs w:val="18"/>
              </w:rPr>
            </w:pPr>
          </w:p>
        </w:tc>
        <w:tc>
          <w:tcPr>
            <w:tcW w:w="1276" w:type="dxa"/>
            <w:vMerge/>
          </w:tcPr>
          <w:p w14:paraId="3685A745"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406ED131"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765C1772"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w:t>
            </w:r>
          </w:p>
        </w:tc>
        <w:tc>
          <w:tcPr>
            <w:tcW w:w="4251" w:type="dxa"/>
            <w:tcBorders>
              <w:top w:val="nil"/>
              <w:left w:val="nil"/>
              <w:bottom w:val="single" w:sz="4" w:space="0" w:color="auto"/>
              <w:right w:val="nil"/>
            </w:tcBorders>
            <w:vAlign w:val="center"/>
          </w:tcPr>
          <w:p w14:paraId="45FC57A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3AE1A373" wp14:editId="7D484CEA">
                  <wp:extent cx="2732405" cy="531495"/>
                  <wp:effectExtent l="0" t="0" r="0" b="1905"/>
                  <wp:docPr id="12" name="Picture 12"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BBFA48"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6 s;    d = 2 s;   l = 1 s;   c = 3 s;   p = 10 s</w:t>
            </w:r>
          </w:p>
        </w:tc>
        <w:tc>
          <w:tcPr>
            <w:tcW w:w="966" w:type="dxa"/>
            <w:tcBorders>
              <w:top w:val="nil"/>
              <w:left w:val="nil"/>
              <w:bottom w:val="single" w:sz="4" w:space="0" w:color="auto"/>
            </w:tcBorders>
            <w:vAlign w:val="center"/>
          </w:tcPr>
          <w:p w14:paraId="527DA11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d</w:t>
            </w:r>
            <w:r w:rsidRPr="009873CD">
              <w:rPr>
                <w:rFonts w:cs="Arial"/>
                <w:sz w:val="18"/>
                <w:szCs w:val="18"/>
              </w:rPr>
              <w:br/>
              <w:t xml:space="preserve">d ≥ l </w:t>
            </w:r>
            <w:r w:rsidRPr="009873CD">
              <w:rPr>
                <w:rFonts w:cs="Arial"/>
                <w:sz w:val="18"/>
                <w:szCs w:val="18"/>
              </w:rPr>
              <w:br/>
              <w:t>c ≥ 1 s</w:t>
            </w:r>
          </w:p>
        </w:tc>
        <w:tc>
          <w:tcPr>
            <w:tcW w:w="2863" w:type="dxa"/>
            <w:vMerge/>
          </w:tcPr>
          <w:p w14:paraId="38995F19" w14:textId="77777777" w:rsidR="00001824" w:rsidRPr="009873CD" w:rsidRDefault="00001824" w:rsidP="004A4026">
            <w:pPr>
              <w:tabs>
                <w:tab w:val="right" w:pos="10938"/>
              </w:tabs>
              <w:spacing w:before="60" w:after="60"/>
              <w:rPr>
                <w:rFonts w:cs="Arial"/>
                <w:sz w:val="18"/>
                <w:szCs w:val="18"/>
              </w:rPr>
            </w:pPr>
          </w:p>
        </w:tc>
      </w:tr>
      <w:tr w:rsidR="00001824" w:rsidRPr="009873CD" w14:paraId="05B5470D" w14:textId="77777777" w:rsidTr="009873CD">
        <w:trPr>
          <w:cantSplit/>
        </w:trPr>
        <w:tc>
          <w:tcPr>
            <w:tcW w:w="533" w:type="dxa"/>
            <w:vMerge w:val="restart"/>
          </w:tcPr>
          <w:p w14:paraId="70F1B9F3"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4.4</w:t>
            </w:r>
          </w:p>
        </w:tc>
        <w:tc>
          <w:tcPr>
            <w:tcW w:w="1560" w:type="dxa"/>
            <w:vMerge w:val="restart"/>
          </w:tcPr>
          <w:p w14:paraId="04779A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flashing light</w:t>
            </w:r>
          </w:p>
        </w:tc>
        <w:tc>
          <w:tcPr>
            <w:tcW w:w="1276" w:type="dxa"/>
            <w:vMerge w:val="restart"/>
          </w:tcPr>
          <w:p w14:paraId="7B704B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 + #)</w:t>
            </w:r>
          </w:p>
          <w:p w14:paraId="1E1F268A" w14:textId="77777777" w:rsidR="0086521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p>
          <w:p w14:paraId="2C162D8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Fl(2 + 1)</w:t>
            </w:r>
          </w:p>
        </w:tc>
        <w:tc>
          <w:tcPr>
            <w:tcW w:w="2662" w:type="dxa"/>
            <w:gridSpan w:val="2"/>
            <w:vMerge w:val="restart"/>
          </w:tcPr>
          <w:p w14:paraId="69DCC8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flashing light except that successive groups in a period have different numbers of flashes.</w:t>
            </w:r>
          </w:p>
        </w:tc>
        <w:tc>
          <w:tcPr>
            <w:tcW w:w="5956" w:type="dxa"/>
            <w:gridSpan w:val="4"/>
            <w:tcBorders>
              <w:bottom w:val="nil"/>
            </w:tcBorders>
          </w:tcPr>
          <w:p w14:paraId="5616856B"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Light characters should be restricted to (2 + 1) flashes in general, and should be (3 + 1) flashes only as an exception.</w:t>
            </w:r>
          </w:p>
        </w:tc>
        <w:tc>
          <w:tcPr>
            <w:tcW w:w="2863" w:type="dxa"/>
            <w:vMerge w:val="restart"/>
          </w:tcPr>
          <w:p w14:paraId="390943F8" w14:textId="77777777" w:rsidR="00001824" w:rsidRPr="009873CD" w:rsidRDefault="00001824" w:rsidP="004A4026">
            <w:pPr>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Red </w:t>
            </w:r>
            <w:r w:rsidRPr="009873CD">
              <w:rPr>
                <w:rFonts w:cs="Arial"/>
                <w:sz w:val="18"/>
                <w:szCs w:val="18"/>
              </w:rPr>
              <w:t xml:space="preserve">or </w:t>
            </w:r>
            <w:r w:rsidRPr="009873CD">
              <w:rPr>
                <w:rFonts w:cs="Arial"/>
                <w:i/>
                <w:sz w:val="18"/>
                <w:szCs w:val="18"/>
              </w:rPr>
              <w:t xml:space="preserve">Green </w:t>
            </w:r>
            <w:r w:rsidRPr="009873CD">
              <w:rPr>
                <w:rFonts w:cs="Arial"/>
                <w:sz w:val="18"/>
                <w:szCs w:val="18"/>
              </w:rPr>
              <w:t>light with a group of (2 + 1) flashes indicates a modified lateral (preferred</w:t>
            </w:r>
            <w:r w:rsidRPr="009873CD">
              <w:rPr>
                <w:rFonts w:cs="Arial"/>
                <w:sz w:val="18"/>
                <w:szCs w:val="18"/>
              </w:rPr>
              <w:noBreakHyphen/>
              <w:t>channel) mark.</w:t>
            </w:r>
          </w:p>
          <w:p w14:paraId="338162BA"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2D5BF58A" w14:textId="77777777" w:rsidTr="009873CD">
        <w:trPr>
          <w:cantSplit/>
        </w:trPr>
        <w:tc>
          <w:tcPr>
            <w:tcW w:w="533" w:type="dxa"/>
            <w:vMerge/>
          </w:tcPr>
          <w:p w14:paraId="16736A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64BC4F5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73D3332"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71E1D68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7FF029A5"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Fl(2+1)</w:t>
            </w:r>
          </w:p>
        </w:tc>
        <w:tc>
          <w:tcPr>
            <w:tcW w:w="4251" w:type="dxa"/>
            <w:tcBorders>
              <w:top w:val="nil"/>
              <w:left w:val="nil"/>
              <w:right w:val="nil"/>
            </w:tcBorders>
            <w:vAlign w:val="center"/>
          </w:tcPr>
          <w:p w14:paraId="3B7AA417"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9BB9A8D" wp14:editId="0D2502A5">
                  <wp:extent cx="2732405" cy="531495"/>
                  <wp:effectExtent l="0" t="0" r="0" b="1905"/>
                  <wp:docPr id="11" name="Picture 11"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6AF5D7A6"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9 s;  d’ = 3 s;  d = 1 s;  l = 1 s;  c = 2 s;  p = 16 s</w:t>
            </w:r>
          </w:p>
        </w:tc>
        <w:tc>
          <w:tcPr>
            <w:tcW w:w="966" w:type="dxa"/>
            <w:tcBorders>
              <w:top w:val="nil"/>
              <w:left w:val="nil"/>
            </w:tcBorders>
            <w:vAlign w:val="center"/>
          </w:tcPr>
          <w:p w14:paraId="745EFE9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d’</w:t>
            </w:r>
            <w:r w:rsidRPr="009873CD">
              <w:rPr>
                <w:rFonts w:cs="Arial"/>
                <w:sz w:val="18"/>
                <w:szCs w:val="18"/>
              </w:rPr>
              <w:br/>
              <w:t>d’ ≥ 3 d</w:t>
            </w:r>
            <w:r w:rsidRPr="009873CD">
              <w:rPr>
                <w:rFonts w:cs="Arial"/>
                <w:sz w:val="18"/>
                <w:szCs w:val="18"/>
              </w:rPr>
              <w:br/>
              <w:t xml:space="preserve">d ≥ l </w:t>
            </w:r>
            <w:r w:rsidRPr="009873CD">
              <w:rPr>
                <w:rFonts w:cs="Arial"/>
                <w:sz w:val="18"/>
                <w:szCs w:val="18"/>
              </w:rPr>
              <w:br/>
              <w:t>c ≥ 1 s</w:t>
            </w:r>
          </w:p>
        </w:tc>
        <w:tc>
          <w:tcPr>
            <w:tcW w:w="2863" w:type="dxa"/>
            <w:vMerge/>
          </w:tcPr>
          <w:p w14:paraId="7B595698" w14:textId="77777777" w:rsidR="00001824" w:rsidRPr="009873CD" w:rsidRDefault="00001824" w:rsidP="004A4026">
            <w:pPr>
              <w:spacing w:before="60" w:after="60"/>
              <w:rPr>
                <w:rFonts w:cs="Arial"/>
                <w:sz w:val="18"/>
                <w:szCs w:val="18"/>
              </w:rPr>
            </w:pPr>
          </w:p>
        </w:tc>
      </w:tr>
      <w:tr w:rsidR="00001824" w:rsidRPr="009873CD" w14:paraId="4F7F3D09" w14:textId="77777777" w:rsidTr="009873CD">
        <w:trPr>
          <w:cantSplit/>
        </w:trPr>
        <w:tc>
          <w:tcPr>
            <w:tcW w:w="533" w:type="dxa"/>
          </w:tcPr>
          <w:p w14:paraId="2E2AAD2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w:t>
            </w:r>
          </w:p>
        </w:tc>
        <w:tc>
          <w:tcPr>
            <w:tcW w:w="1560" w:type="dxa"/>
          </w:tcPr>
          <w:p w14:paraId="3640AB6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QUICK LIGHT</w:t>
            </w:r>
          </w:p>
        </w:tc>
        <w:tc>
          <w:tcPr>
            <w:tcW w:w="1276" w:type="dxa"/>
          </w:tcPr>
          <w:p w14:paraId="69FD1F4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2EA6E1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50 flashes per minute but less than 80 flashes per minute.</w:t>
            </w:r>
          </w:p>
        </w:tc>
        <w:tc>
          <w:tcPr>
            <w:tcW w:w="5956" w:type="dxa"/>
            <w:gridSpan w:val="4"/>
            <w:tcBorders>
              <w:bottom w:val="single" w:sz="4" w:space="0" w:color="auto"/>
            </w:tcBorders>
          </w:tcPr>
          <w:p w14:paraId="532DA595" w14:textId="17E1088C"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60 </w:t>
            </w:r>
            <w:del w:id="88" w:author="Aivar" w:date="2015-05-20T15:50:00Z">
              <w:r w:rsidRPr="009873CD" w:rsidDel="002A2CF4">
                <w:rPr>
                  <w:rFonts w:cs="Arial"/>
                  <w:sz w:val="18"/>
                  <w:szCs w:val="18"/>
                </w:rPr>
                <w:delText xml:space="preserve">(or 50) </w:delText>
              </w:r>
            </w:del>
            <w:r w:rsidRPr="009873CD">
              <w:rPr>
                <w:rFonts w:cs="Arial"/>
                <w:sz w:val="18"/>
                <w:szCs w:val="18"/>
              </w:rPr>
              <w:t xml:space="preserve">flashes per minute. </w:t>
            </w:r>
            <w:del w:id="89" w:author="Aivar" w:date="2015-05-20T15:52:00Z">
              <w:r w:rsidRPr="009873CD" w:rsidDel="002A2CF4">
                <w:rPr>
                  <w:rFonts w:cs="Arial"/>
                  <w:sz w:val="18"/>
                  <w:szCs w:val="18"/>
                </w:rPr>
                <w:delText>The higher rate of flashing is preferred.</w:delText>
              </w:r>
            </w:del>
          </w:p>
        </w:tc>
        <w:tc>
          <w:tcPr>
            <w:tcW w:w="2863" w:type="dxa"/>
          </w:tcPr>
          <w:p w14:paraId="19363440" w14:textId="77777777" w:rsidR="00001824" w:rsidRPr="009873CD" w:rsidRDefault="00001824" w:rsidP="004A4026">
            <w:pPr>
              <w:spacing w:before="60" w:after="60" w:line="240" w:lineRule="exact"/>
              <w:rPr>
                <w:rFonts w:cs="Arial"/>
                <w:sz w:val="18"/>
                <w:szCs w:val="18"/>
              </w:rPr>
            </w:pPr>
          </w:p>
        </w:tc>
      </w:tr>
      <w:tr w:rsidR="00001824" w:rsidRPr="009873CD" w14:paraId="68626E5B" w14:textId="77777777" w:rsidTr="009873CD">
        <w:trPr>
          <w:cantSplit/>
        </w:trPr>
        <w:tc>
          <w:tcPr>
            <w:tcW w:w="533" w:type="dxa"/>
          </w:tcPr>
          <w:p w14:paraId="5F556E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5.1</w:t>
            </w:r>
          </w:p>
        </w:tc>
        <w:tc>
          <w:tcPr>
            <w:tcW w:w="1560" w:type="dxa"/>
          </w:tcPr>
          <w:p w14:paraId="6B7E900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quick light</w:t>
            </w:r>
          </w:p>
        </w:tc>
        <w:tc>
          <w:tcPr>
            <w:tcW w:w="1276" w:type="dxa"/>
          </w:tcPr>
          <w:p w14:paraId="71684BF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tc>
        <w:tc>
          <w:tcPr>
            <w:tcW w:w="2662" w:type="dxa"/>
            <w:gridSpan w:val="2"/>
          </w:tcPr>
          <w:p w14:paraId="4936FA1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quick light in which a flash is regularly repeated.</w:t>
            </w:r>
          </w:p>
        </w:tc>
        <w:tc>
          <w:tcPr>
            <w:tcW w:w="739" w:type="dxa"/>
            <w:gridSpan w:val="2"/>
            <w:tcBorders>
              <w:right w:val="nil"/>
            </w:tcBorders>
            <w:vAlign w:val="center"/>
          </w:tcPr>
          <w:p w14:paraId="5D259A46"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right w:val="nil"/>
            </w:tcBorders>
            <w:vAlign w:val="center"/>
          </w:tcPr>
          <w:p w14:paraId="069C5FAD"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5FE32B3D" wp14:editId="28FE9EF3">
                  <wp:extent cx="2732405" cy="531495"/>
                  <wp:effectExtent l="0" t="0" r="0" b="1905"/>
                  <wp:docPr id="23" name="Picture 23"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80F2712"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0.5 s;   p = 1 s</w:t>
            </w:r>
          </w:p>
        </w:tc>
        <w:tc>
          <w:tcPr>
            <w:tcW w:w="966" w:type="dxa"/>
            <w:tcBorders>
              <w:left w:val="nil"/>
            </w:tcBorders>
            <w:vAlign w:val="center"/>
          </w:tcPr>
          <w:p w14:paraId="385AB25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l s ≤ p ≤ 1.2 s</w:t>
            </w:r>
          </w:p>
        </w:tc>
        <w:tc>
          <w:tcPr>
            <w:tcW w:w="2863" w:type="dxa"/>
            <w:tcBorders>
              <w:bottom w:val="single" w:sz="4" w:space="0" w:color="auto"/>
            </w:tcBorders>
          </w:tcPr>
          <w:p w14:paraId="0A793E94"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50AA0AA9" w14:textId="77777777" w:rsidTr="009873CD">
        <w:trPr>
          <w:cantSplit/>
        </w:trPr>
        <w:tc>
          <w:tcPr>
            <w:tcW w:w="533" w:type="dxa"/>
            <w:vMerge w:val="restart"/>
          </w:tcPr>
          <w:p w14:paraId="23309AE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5.2</w:t>
            </w:r>
          </w:p>
        </w:tc>
        <w:tc>
          <w:tcPr>
            <w:tcW w:w="1560" w:type="dxa"/>
            <w:vMerge w:val="restart"/>
          </w:tcPr>
          <w:p w14:paraId="1AB3AE2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quick light</w:t>
            </w:r>
          </w:p>
        </w:tc>
        <w:tc>
          <w:tcPr>
            <w:tcW w:w="1276" w:type="dxa"/>
            <w:vMerge w:val="restart"/>
          </w:tcPr>
          <w:p w14:paraId="7A2D731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p w14:paraId="3CA4765F"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Q(3)</w:t>
            </w:r>
          </w:p>
          <w:p w14:paraId="0C5DE5AB"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Q(9)</w:t>
            </w:r>
          </w:p>
          <w:p w14:paraId="09408BB8" w14:textId="77777777"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Q(6) +</w:t>
            </w:r>
            <w:r w:rsidR="00865214" w:rsidRPr="009873CD">
              <w:rPr>
                <w:rFonts w:cs="Arial"/>
                <w:sz w:val="18"/>
                <w:szCs w:val="18"/>
              </w:rPr>
              <w:t xml:space="preserve"> </w:t>
            </w:r>
            <w:r w:rsidRPr="009873CD">
              <w:rPr>
                <w:rFonts w:cs="Arial"/>
                <w:sz w:val="18"/>
                <w:szCs w:val="18"/>
              </w:rPr>
              <w:t>LFl</w:t>
            </w:r>
          </w:p>
        </w:tc>
        <w:tc>
          <w:tcPr>
            <w:tcW w:w="2662" w:type="dxa"/>
            <w:gridSpan w:val="2"/>
            <w:vMerge w:val="restart"/>
          </w:tcPr>
          <w:p w14:paraId="0C3CC6F9"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quick light in which a specified group of flashes is regularly repeated.</w:t>
            </w:r>
          </w:p>
        </w:tc>
        <w:tc>
          <w:tcPr>
            <w:tcW w:w="5956" w:type="dxa"/>
            <w:gridSpan w:val="4"/>
            <w:tcBorders>
              <w:bottom w:val="nil"/>
            </w:tcBorders>
          </w:tcPr>
          <w:p w14:paraId="12A9E99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nil"/>
            </w:tcBorders>
          </w:tcPr>
          <w:p w14:paraId="1B741DDB" w14:textId="77777777" w:rsidR="00001824" w:rsidRPr="009873CD" w:rsidRDefault="00001824" w:rsidP="004A4026">
            <w:pPr>
              <w:spacing w:before="60" w:after="60" w:line="240" w:lineRule="exact"/>
              <w:rPr>
                <w:rFonts w:cs="Arial"/>
                <w:sz w:val="18"/>
                <w:szCs w:val="18"/>
              </w:rPr>
            </w:pPr>
          </w:p>
        </w:tc>
      </w:tr>
      <w:tr w:rsidR="00001824" w:rsidRPr="009873CD" w14:paraId="7698174B" w14:textId="77777777" w:rsidTr="009873CD">
        <w:trPr>
          <w:cantSplit/>
        </w:trPr>
        <w:tc>
          <w:tcPr>
            <w:tcW w:w="533" w:type="dxa"/>
            <w:vMerge/>
          </w:tcPr>
          <w:p w14:paraId="2667E6C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B0C99D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D7770A7" w14:textId="77777777" w:rsidR="00001824" w:rsidRPr="009873CD" w:rsidRDefault="00001824" w:rsidP="004A4026">
            <w:pPr>
              <w:spacing w:before="60" w:after="60"/>
              <w:rPr>
                <w:rFonts w:cs="Arial"/>
                <w:sz w:val="18"/>
                <w:szCs w:val="18"/>
              </w:rPr>
            </w:pPr>
          </w:p>
        </w:tc>
        <w:tc>
          <w:tcPr>
            <w:tcW w:w="2662" w:type="dxa"/>
            <w:gridSpan w:val="2"/>
            <w:vMerge/>
          </w:tcPr>
          <w:p w14:paraId="5A29878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0640AC6C"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Q(3)</w:t>
            </w:r>
          </w:p>
        </w:tc>
        <w:tc>
          <w:tcPr>
            <w:tcW w:w="4251" w:type="dxa"/>
            <w:tcBorders>
              <w:top w:val="nil"/>
              <w:left w:val="nil"/>
              <w:bottom w:val="nil"/>
              <w:right w:val="nil"/>
            </w:tcBorders>
            <w:vAlign w:val="center"/>
          </w:tcPr>
          <w:p w14:paraId="7A235A1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B24974F" wp14:editId="55CD9308">
                  <wp:extent cx="2732405" cy="531495"/>
                  <wp:effectExtent l="0" t="0" r="0" b="1905"/>
                  <wp:docPr id="22" name="Picture 22"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94305CF"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7.5 s;   l = d = 0.5 s;   c = 1 s ;  p = 10 s</w:t>
            </w:r>
          </w:p>
        </w:tc>
        <w:tc>
          <w:tcPr>
            <w:tcW w:w="966" w:type="dxa"/>
            <w:tcBorders>
              <w:top w:val="nil"/>
              <w:left w:val="nil"/>
              <w:bottom w:val="nil"/>
            </w:tcBorders>
            <w:vAlign w:val="center"/>
          </w:tcPr>
          <w:p w14:paraId="5B42A28D"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2662D89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391BB268"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three flashes, in a period of 10 s, indicates an east cardinal mark.</w:t>
            </w:r>
          </w:p>
        </w:tc>
      </w:tr>
      <w:tr w:rsidR="00001824" w:rsidRPr="009873CD" w14:paraId="7037A244" w14:textId="77777777" w:rsidTr="009873CD">
        <w:trPr>
          <w:cantSplit/>
        </w:trPr>
        <w:tc>
          <w:tcPr>
            <w:tcW w:w="533" w:type="dxa"/>
            <w:vMerge/>
          </w:tcPr>
          <w:p w14:paraId="43C29E71" w14:textId="77777777" w:rsidR="00001824" w:rsidRPr="009873CD" w:rsidRDefault="00001824" w:rsidP="004A4026">
            <w:pPr>
              <w:tabs>
                <w:tab w:val="right" w:pos="10938"/>
              </w:tabs>
              <w:spacing w:before="60" w:after="60"/>
              <w:rPr>
                <w:rFonts w:cs="Arial"/>
                <w:sz w:val="18"/>
                <w:szCs w:val="18"/>
              </w:rPr>
            </w:pPr>
          </w:p>
        </w:tc>
        <w:tc>
          <w:tcPr>
            <w:tcW w:w="1560" w:type="dxa"/>
            <w:vMerge/>
          </w:tcPr>
          <w:p w14:paraId="1C453B2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FC1D4B" w14:textId="77777777" w:rsidR="00001824" w:rsidRPr="009873CD" w:rsidRDefault="00001824" w:rsidP="004A4026">
            <w:pPr>
              <w:spacing w:before="60" w:after="60"/>
              <w:rPr>
                <w:rFonts w:cs="Arial"/>
                <w:sz w:val="18"/>
                <w:szCs w:val="18"/>
              </w:rPr>
            </w:pPr>
          </w:p>
        </w:tc>
        <w:tc>
          <w:tcPr>
            <w:tcW w:w="2662" w:type="dxa"/>
            <w:gridSpan w:val="2"/>
            <w:vMerge/>
          </w:tcPr>
          <w:p w14:paraId="30FC87F6"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62F8A74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Q(9)</w:t>
            </w:r>
          </w:p>
        </w:tc>
        <w:tc>
          <w:tcPr>
            <w:tcW w:w="4251" w:type="dxa"/>
            <w:tcBorders>
              <w:top w:val="nil"/>
              <w:left w:val="nil"/>
              <w:bottom w:val="nil"/>
              <w:right w:val="nil"/>
            </w:tcBorders>
            <w:vAlign w:val="center"/>
          </w:tcPr>
          <w:p w14:paraId="78374B5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4A8E71DF" wp14:editId="55B35B4A">
                  <wp:extent cx="2732405" cy="531495"/>
                  <wp:effectExtent l="0" t="0" r="0" b="1905"/>
                  <wp:docPr id="21" name="Picture 21"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52AAB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6.5 s;   l = d = 0.5 s;   c = 1 s;   p = 15 s</w:t>
            </w:r>
          </w:p>
        </w:tc>
        <w:tc>
          <w:tcPr>
            <w:tcW w:w="966" w:type="dxa"/>
            <w:tcBorders>
              <w:top w:val="nil"/>
              <w:left w:val="nil"/>
              <w:bottom w:val="nil"/>
            </w:tcBorders>
            <w:vAlign w:val="center"/>
          </w:tcPr>
          <w:p w14:paraId="0A6CF5FF"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1125E951"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76748C4F"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nine flashes, in a period of 15 s, indicates a west cardinal mark.</w:t>
            </w:r>
          </w:p>
        </w:tc>
      </w:tr>
      <w:tr w:rsidR="00001824" w:rsidRPr="009873CD" w14:paraId="5A26737E" w14:textId="77777777" w:rsidTr="009873CD">
        <w:trPr>
          <w:cantSplit/>
        </w:trPr>
        <w:tc>
          <w:tcPr>
            <w:tcW w:w="533" w:type="dxa"/>
            <w:vMerge/>
          </w:tcPr>
          <w:p w14:paraId="2158F661" w14:textId="77777777" w:rsidR="00001824" w:rsidRPr="009873CD" w:rsidRDefault="00001824" w:rsidP="004A4026">
            <w:pPr>
              <w:tabs>
                <w:tab w:val="right" w:pos="10938"/>
              </w:tabs>
              <w:spacing w:before="60" w:after="60"/>
              <w:rPr>
                <w:rFonts w:cs="Arial"/>
                <w:sz w:val="18"/>
                <w:szCs w:val="18"/>
              </w:rPr>
            </w:pPr>
          </w:p>
        </w:tc>
        <w:tc>
          <w:tcPr>
            <w:tcW w:w="1560" w:type="dxa"/>
            <w:vMerge/>
          </w:tcPr>
          <w:p w14:paraId="6CF09B76" w14:textId="77777777" w:rsidR="00001824" w:rsidRPr="009873CD" w:rsidRDefault="00001824" w:rsidP="004A4026">
            <w:pPr>
              <w:tabs>
                <w:tab w:val="right" w:pos="10938"/>
              </w:tabs>
              <w:spacing w:before="60" w:after="60"/>
              <w:rPr>
                <w:rFonts w:cs="Arial"/>
                <w:sz w:val="18"/>
                <w:szCs w:val="18"/>
              </w:rPr>
            </w:pPr>
          </w:p>
        </w:tc>
        <w:tc>
          <w:tcPr>
            <w:tcW w:w="1276" w:type="dxa"/>
            <w:vMerge/>
          </w:tcPr>
          <w:p w14:paraId="6588EEDB" w14:textId="77777777" w:rsidR="00001824" w:rsidRPr="009873CD" w:rsidRDefault="00001824" w:rsidP="004A4026">
            <w:pPr>
              <w:spacing w:before="60" w:after="60"/>
              <w:rPr>
                <w:rFonts w:cs="Arial"/>
                <w:sz w:val="18"/>
                <w:szCs w:val="18"/>
              </w:rPr>
            </w:pPr>
          </w:p>
        </w:tc>
        <w:tc>
          <w:tcPr>
            <w:tcW w:w="2662" w:type="dxa"/>
            <w:gridSpan w:val="2"/>
            <w:vMerge/>
          </w:tcPr>
          <w:p w14:paraId="51404477"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98F5B3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Q(6)+LF1</w:t>
            </w:r>
          </w:p>
        </w:tc>
        <w:tc>
          <w:tcPr>
            <w:tcW w:w="4251" w:type="dxa"/>
            <w:tcBorders>
              <w:top w:val="nil"/>
              <w:left w:val="nil"/>
              <w:right w:val="nil"/>
            </w:tcBorders>
            <w:vAlign w:val="center"/>
          </w:tcPr>
          <w:p w14:paraId="7BAAA8C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CC21992" wp14:editId="1D5BE144">
                  <wp:extent cx="2743200" cy="542290"/>
                  <wp:effectExtent l="0" t="0" r="0" b="0"/>
                  <wp:docPr id="20" name="Picture 2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5D1A317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 s;   l’ = 2 s;   l = d = 0.5 s;   c = 1 s.;   p = 15 s</w:t>
            </w:r>
          </w:p>
        </w:tc>
        <w:tc>
          <w:tcPr>
            <w:tcW w:w="966" w:type="dxa"/>
            <w:tcBorders>
              <w:top w:val="nil"/>
              <w:left w:val="nil"/>
            </w:tcBorders>
            <w:vAlign w:val="center"/>
          </w:tcPr>
          <w:p w14:paraId="50E955A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r w:rsidRPr="009873CD">
              <w:rPr>
                <w:rFonts w:cs="Arial"/>
                <w:sz w:val="18"/>
                <w:szCs w:val="18"/>
              </w:rPr>
              <w:br/>
              <w:t>d ≥ l</w:t>
            </w:r>
            <w:r w:rsidRPr="009873CD">
              <w:rPr>
                <w:rFonts w:cs="Arial"/>
                <w:sz w:val="18"/>
                <w:szCs w:val="18"/>
              </w:rPr>
              <w:br/>
              <w:t>1 s ≤ c ≤ 1.2 s</w:t>
            </w:r>
            <w:r w:rsidRPr="009873CD">
              <w:rPr>
                <w:rFonts w:cs="Arial"/>
                <w:sz w:val="18"/>
                <w:szCs w:val="18"/>
              </w:rPr>
              <w:br/>
            </w:r>
          </w:p>
        </w:tc>
        <w:tc>
          <w:tcPr>
            <w:tcW w:w="2863" w:type="dxa"/>
            <w:tcBorders>
              <w:top w:val="nil"/>
            </w:tcBorders>
          </w:tcPr>
          <w:p w14:paraId="228818A7"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15 s, indicates a south cardinal mark.</w:t>
            </w:r>
          </w:p>
        </w:tc>
      </w:tr>
      <w:tr w:rsidR="00001824" w:rsidRPr="009873CD" w14:paraId="4F139829" w14:textId="77777777" w:rsidTr="009873CD">
        <w:trPr>
          <w:cantSplit/>
        </w:trPr>
        <w:tc>
          <w:tcPr>
            <w:tcW w:w="533" w:type="dxa"/>
          </w:tcPr>
          <w:p w14:paraId="4C7569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w:t>
            </w:r>
          </w:p>
        </w:tc>
        <w:tc>
          <w:tcPr>
            <w:tcW w:w="1560" w:type="dxa"/>
          </w:tcPr>
          <w:p w14:paraId="4F557D1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VERY QUICK LIGHT</w:t>
            </w:r>
          </w:p>
        </w:tc>
        <w:tc>
          <w:tcPr>
            <w:tcW w:w="1276" w:type="dxa"/>
          </w:tcPr>
          <w:p w14:paraId="1DADF969" w14:textId="77777777" w:rsidR="00001824" w:rsidRPr="009873CD" w:rsidRDefault="00001824" w:rsidP="004A4026">
            <w:pPr>
              <w:spacing w:before="60" w:after="60" w:line="240" w:lineRule="exact"/>
              <w:rPr>
                <w:rFonts w:cs="Arial"/>
                <w:sz w:val="18"/>
                <w:szCs w:val="18"/>
              </w:rPr>
            </w:pPr>
          </w:p>
        </w:tc>
        <w:tc>
          <w:tcPr>
            <w:tcW w:w="2662" w:type="dxa"/>
            <w:gridSpan w:val="2"/>
          </w:tcPr>
          <w:p w14:paraId="364601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80 flashes per minute but less than 160 flashes per minute.</w:t>
            </w:r>
          </w:p>
        </w:tc>
        <w:tc>
          <w:tcPr>
            <w:tcW w:w="5956" w:type="dxa"/>
            <w:gridSpan w:val="4"/>
            <w:tcBorders>
              <w:bottom w:val="single" w:sz="4" w:space="0" w:color="auto"/>
            </w:tcBorders>
          </w:tcPr>
          <w:p w14:paraId="36AA8808" w14:textId="76403292"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120 </w:t>
            </w:r>
            <w:del w:id="90" w:author="Aivar" w:date="2015-05-20T15:52:00Z">
              <w:r w:rsidRPr="009873CD" w:rsidDel="002A2CF4">
                <w:rPr>
                  <w:rFonts w:cs="Arial"/>
                  <w:sz w:val="18"/>
                  <w:szCs w:val="18"/>
                </w:rPr>
                <w:delText>(or 100)</w:delText>
              </w:r>
            </w:del>
            <w:r w:rsidRPr="009873CD">
              <w:rPr>
                <w:rFonts w:cs="Arial"/>
                <w:sz w:val="18"/>
                <w:szCs w:val="18"/>
              </w:rPr>
              <w:t xml:space="preserve"> flashes per minute. </w:t>
            </w:r>
            <w:del w:id="91" w:author="Aivar" w:date="2015-05-20T15:52:00Z">
              <w:r w:rsidRPr="009873CD" w:rsidDel="002A2CF4">
                <w:rPr>
                  <w:rFonts w:cs="Arial"/>
                  <w:sz w:val="18"/>
                  <w:szCs w:val="18"/>
                </w:rPr>
                <w:delText>The higher rate of flashing is preferred.</w:delText>
              </w:r>
            </w:del>
          </w:p>
        </w:tc>
        <w:tc>
          <w:tcPr>
            <w:tcW w:w="2863" w:type="dxa"/>
          </w:tcPr>
          <w:p w14:paraId="473172F2" w14:textId="77777777" w:rsidR="00001824" w:rsidRPr="009873CD" w:rsidRDefault="00001824" w:rsidP="004A4026">
            <w:pPr>
              <w:spacing w:before="60" w:after="60" w:line="240" w:lineRule="exact"/>
              <w:rPr>
                <w:rFonts w:cs="Arial"/>
                <w:sz w:val="18"/>
                <w:szCs w:val="18"/>
              </w:rPr>
            </w:pPr>
          </w:p>
        </w:tc>
      </w:tr>
      <w:tr w:rsidR="00001824" w:rsidRPr="009873CD" w14:paraId="70075057" w14:textId="77777777" w:rsidTr="009873CD">
        <w:trPr>
          <w:cantSplit/>
        </w:trPr>
        <w:tc>
          <w:tcPr>
            <w:tcW w:w="533" w:type="dxa"/>
          </w:tcPr>
          <w:p w14:paraId="3DC14C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6.1</w:t>
            </w:r>
          </w:p>
        </w:tc>
        <w:tc>
          <w:tcPr>
            <w:tcW w:w="1560" w:type="dxa"/>
          </w:tcPr>
          <w:p w14:paraId="3B9F36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very quick light</w:t>
            </w:r>
          </w:p>
        </w:tc>
        <w:tc>
          <w:tcPr>
            <w:tcW w:w="1276" w:type="dxa"/>
          </w:tcPr>
          <w:p w14:paraId="65F946C6" w14:textId="77777777" w:rsidR="00001824" w:rsidRPr="009873CD" w:rsidRDefault="00001824" w:rsidP="004A4026">
            <w:pPr>
              <w:spacing w:before="60" w:after="60" w:line="240" w:lineRule="exact"/>
              <w:rPr>
                <w:rFonts w:cs="Arial"/>
                <w:sz w:val="18"/>
                <w:szCs w:val="18"/>
              </w:rPr>
            </w:pPr>
            <w:r w:rsidRPr="009873CD">
              <w:rPr>
                <w:rFonts w:cs="Arial"/>
                <w:sz w:val="18"/>
                <w:szCs w:val="18"/>
              </w:rPr>
              <w:t>VQ</w:t>
            </w:r>
          </w:p>
        </w:tc>
        <w:tc>
          <w:tcPr>
            <w:tcW w:w="2662" w:type="dxa"/>
            <w:gridSpan w:val="2"/>
          </w:tcPr>
          <w:p w14:paraId="271D081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flash is regularly repeated.</w:t>
            </w:r>
          </w:p>
        </w:tc>
        <w:tc>
          <w:tcPr>
            <w:tcW w:w="739" w:type="dxa"/>
            <w:gridSpan w:val="2"/>
            <w:tcBorders>
              <w:bottom w:val="single" w:sz="4" w:space="0" w:color="auto"/>
              <w:right w:val="nil"/>
            </w:tcBorders>
            <w:vAlign w:val="center"/>
          </w:tcPr>
          <w:p w14:paraId="1FCB9B31"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bottom w:val="single" w:sz="4" w:space="0" w:color="auto"/>
              <w:right w:val="nil"/>
            </w:tcBorders>
            <w:vAlign w:val="center"/>
          </w:tcPr>
          <w:p w14:paraId="610D7BEB"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68DD9E68" wp14:editId="1912D82C">
                  <wp:extent cx="2743200" cy="520700"/>
                  <wp:effectExtent l="0" t="0" r="0" b="0"/>
                  <wp:docPr id="27" name="Picture 27"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14:paraId="5D57CD65"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0.25 s;   p = 0.5 s</w:t>
            </w:r>
          </w:p>
        </w:tc>
        <w:tc>
          <w:tcPr>
            <w:tcW w:w="966" w:type="dxa"/>
            <w:tcBorders>
              <w:left w:val="nil"/>
              <w:bottom w:val="single" w:sz="4" w:space="0" w:color="auto"/>
            </w:tcBorders>
            <w:vAlign w:val="center"/>
          </w:tcPr>
          <w:p w14:paraId="0C6F9288"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0.5 s ≤ p ≤ 1.6 s</w:t>
            </w:r>
          </w:p>
        </w:tc>
        <w:tc>
          <w:tcPr>
            <w:tcW w:w="2863" w:type="dxa"/>
            <w:tcBorders>
              <w:bottom w:val="single" w:sz="4" w:space="0" w:color="auto"/>
            </w:tcBorders>
          </w:tcPr>
          <w:p w14:paraId="2F552208"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very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0C8C80EC" w14:textId="77777777" w:rsidTr="009873CD">
        <w:trPr>
          <w:cantSplit/>
        </w:trPr>
        <w:tc>
          <w:tcPr>
            <w:tcW w:w="533" w:type="dxa"/>
            <w:vMerge w:val="restart"/>
          </w:tcPr>
          <w:p w14:paraId="63A205B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6.2</w:t>
            </w:r>
          </w:p>
        </w:tc>
        <w:tc>
          <w:tcPr>
            <w:tcW w:w="1560" w:type="dxa"/>
            <w:vMerge w:val="restart"/>
          </w:tcPr>
          <w:p w14:paraId="59C28E9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very quick light</w:t>
            </w:r>
          </w:p>
        </w:tc>
        <w:tc>
          <w:tcPr>
            <w:tcW w:w="1276" w:type="dxa"/>
            <w:vMerge w:val="restart"/>
          </w:tcPr>
          <w:p w14:paraId="17E5A89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VQ(#)</w:t>
            </w:r>
          </w:p>
          <w:p w14:paraId="6080E83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VQ(3)</w:t>
            </w:r>
          </w:p>
          <w:p w14:paraId="4C58830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VQ(9)</w:t>
            </w:r>
          </w:p>
          <w:p w14:paraId="7AA6AA15" w14:textId="564F026B"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009873CD" w:rsidRPr="009873CD">
              <w:rPr>
                <w:rFonts w:cs="Arial"/>
                <w:sz w:val="18"/>
                <w:szCs w:val="18"/>
              </w:rPr>
              <w:t xml:space="preserve"> </w:t>
            </w:r>
            <w:r w:rsidRPr="009873CD">
              <w:rPr>
                <w:rFonts w:cs="Arial"/>
                <w:sz w:val="18"/>
                <w:szCs w:val="18"/>
              </w:rPr>
              <w:t>VQ(6)+LFl</w:t>
            </w:r>
          </w:p>
        </w:tc>
        <w:tc>
          <w:tcPr>
            <w:tcW w:w="2662" w:type="dxa"/>
            <w:gridSpan w:val="2"/>
            <w:vMerge w:val="restart"/>
          </w:tcPr>
          <w:p w14:paraId="66D7D6F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specified group of flashes is regularly repeated.</w:t>
            </w:r>
          </w:p>
        </w:tc>
        <w:tc>
          <w:tcPr>
            <w:tcW w:w="5956" w:type="dxa"/>
            <w:gridSpan w:val="4"/>
            <w:tcBorders>
              <w:bottom w:val="single" w:sz="4" w:space="0" w:color="auto"/>
            </w:tcBorders>
          </w:tcPr>
          <w:p w14:paraId="015EE54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single" w:sz="4" w:space="0" w:color="auto"/>
            </w:tcBorders>
          </w:tcPr>
          <w:p w14:paraId="308F8275" w14:textId="77777777" w:rsidR="00001824" w:rsidRPr="009873CD" w:rsidRDefault="00001824" w:rsidP="004A4026">
            <w:pPr>
              <w:spacing w:before="60" w:after="60" w:line="240" w:lineRule="exact"/>
              <w:rPr>
                <w:rFonts w:cs="Arial"/>
                <w:sz w:val="18"/>
                <w:szCs w:val="18"/>
              </w:rPr>
            </w:pPr>
          </w:p>
        </w:tc>
      </w:tr>
      <w:tr w:rsidR="00001824" w:rsidRPr="009873CD" w14:paraId="2E4E6D95" w14:textId="77777777" w:rsidTr="009873CD">
        <w:trPr>
          <w:cantSplit/>
        </w:trPr>
        <w:tc>
          <w:tcPr>
            <w:tcW w:w="533" w:type="dxa"/>
            <w:vMerge/>
          </w:tcPr>
          <w:p w14:paraId="053AA87B" w14:textId="77777777" w:rsidR="00001824" w:rsidRPr="009873CD" w:rsidRDefault="00001824" w:rsidP="004A4026">
            <w:pPr>
              <w:tabs>
                <w:tab w:val="right" w:pos="10938"/>
              </w:tabs>
              <w:spacing w:before="60" w:after="60"/>
              <w:rPr>
                <w:rFonts w:cs="Arial"/>
                <w:sz w:val="18"/>
                <w:szCs w:val="18"/>
              </w:rPr>
            </w:pPr>
          </w:p>
        </w:tc>
        <w:tc>
          <w:tcPr>
            <w:tcW w:w="1560" w:type="dxa"/>
            <w:vMerge/>
          </w:tcPr>
          <w:p w14:paraId="365E1E22" w14:textId="77777777" w:rsidR="00001824" w:rsidRPr="009873CD" w:rsidRDefault="00001824" w:rsidP="004A4026">
            <w:pPr>
              <w:tabs>
                <w:tab w:val="right" w:pos="10938"/>
              </w:tabs>
              <w:spacing w:before="60" w:after="60"/>
              <w:rPr>
                <w:rFonts w:cs="Arial"/>
                <w:sz w:val="18"/>
                <w:szCs w:val="18"/>
              </w:rPr>
            </w:pPr>
          </w:p>
        </w:tc>
        <w:tc>
          <w:tcPr>
            <w:tcW w:w="1276" w:type="dxa"/>
            <w:vMerge/>
          </w:tcPr>
          <w:p w14:paraId="53B6DD53"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2955889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single" w:sz="4" w:space="0" w:color="auto"/>
              <w:bottom w:val="nil"/>
              <w:right w:val="nil"/>
            </w:tcBorders>
            <w:vAlign w:val="center"/>
          </w:tcPr>
          <w:p w14:paraId="51655DE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VQ(3)</w:t>
            </w:r>
          </w:p>
        </w:tc>
        <w:tc>
          <w:tcPr>
            <w:tcW w:w="4251" w:type="dxa"/>
            <w:tcBorders>
              <w:top w:val="single" w:sz="4" w:space="0" w:color="auto"/>
              <w:left w:val="nil"/>
              <w:bottom w:val="nil"/>
              <w:right w:val="nil"/>
            </w:tcBorders>
            <w:vAlign w:val="center"/>
          </w:tcPr>
          <w:p w14:paraId="38D0FD8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2FBC20A" wp14:editId="0F4FBA00">
                  <wp:extent cx="2732405" cy="531495"/>
                  <wp:effectExtent l="0" t="0" r="0" b="1905"/>
                  <wp:docPr id="26" name="Picture 26"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499FE60"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3.75 s;   l = d = 0.25 s;   c = 0.5 s;  p = 5 s</w:t>
            </w:r>
          </w:p>
        </w:tc>
        <w:tc>
          <w:tcPr>
            <w:tcW w:w="966" w:type="dxa"/>
            <w:tcBorders>
              <w:top w:val="single" w:sz="4" w:space="0" w:color="auto"/>
              <w:left w:val="nil"/>
              <w:bottom w:val="nil"/>
            </w:tcBorders>
            <w:vAlign w:val="center"/>
          </w:tcPr>
          <w:p w14:paraId="62C091C6"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10A53E29"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three flashes, in a period of 5 s, indicates an east cardinal mark.</w:t>
            </w:r>
          </w:p>
        </w:tc>
      </w:tr>
      <w:tr w:rsidR="00001824" w:rsidRPr="009873CD" w14:paraId="457BC10C" w14:textId="77777777" w:rsidTr="009873CD">
        <w:trPr>
          <w:cantSplit/>
        </w:trPr>
        <w:tc>
          <w:tcPr>
            <w:tcW w:w="533" w:type="dxa"/>
            <w:vMerge/>
          </w:tcPr>
          <w:p w14:paraId="11CEB9EF" w14:textId="77777777" w:rsidR="00001824" w:rsidRPr="009873CD" w:rsidRDefault="00001824" w:rsidP="004A4026">
            <w:pPr>
              <w:tabs>
                <w:tab w:val="right" w:pos="10938"/>
              </w:tabs>
              <w:spacing w:before="60" w:after="60"/>
              <w:rPr>
                <w:rFonts w:cs="Arial"/>
                <w:sz w:val="18"/>
                <w:szCs w:val="18"/>
              </w:rPr>
            </w:pPr>
          </w:p>
        </w:tc>
        <w:tc>
          <w:tcPr>
            <w:tcW w:w="1560" w:type="dxa"/>
            <w:vMerge/>
          </w:tcPr>
          <w:p w14:paraId="42BFC04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13FE49E"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1B325B2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75E024F5"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VQ(9)</w:t>
            </w:r>
          </w:p>
        </w:tc>
        <w:tc>
          <w:tcPr>
            <w:tcW w:w="4251" w:type="dxa"/>
            <w:tcBorders>
              <w:top w:val="nil"/>
              <w:left w:val="nil"/>
              <w:bottom w:val="nil"/>
              <w:right w:val="nil"/>
            </w:tcBorders>
            <w:vAlign w:val="center"/>
          </w:tcPr>
          <w:p w14:paraId="32F6CEE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009F469B" wp14:editId="7964600D">
                  <wp:extent cx="2732405" cy="531495"/>
                  <wp:effectExtent l="0" t="0" r="0" b="1905"/>
                  <wp:docPr id="25" name="Picture 25"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16B5B97"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5.75 s;   l = d = 0.25 s;   c = 0.5 s;    p = 10 s</w:t>
            </w:r>
          </w:p>
        </w:tc>
        <w:tc>
          <w:tcPr>
            <w:tcW w:w="966" w:type="dxa"/>
            <w:tcBorders>
              <w:top w:val="nil"/>
              <w:left w:val="nil"/>
              <w:bottom w:val="nil"/>
            </w:tcBorders>
            <w:vAlign w:val="center"/>
          </w:tcPr>
          <w:p w14:paraId="4EA57F2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3E0AF592"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nine flashes, in a period of 10 s, indicates a west cardinal mark.</w:t>
            </w:r>
          </w:p>
        </w:tc>
      </w:tr>
      <w:tr w:rsidR="00001824" w:rsidRPr="009873CD" w14:paraId="4BCCA1C9" w14:textId="77777777" w:rsidTr="009873CD">
        <w:trPr>
          <w:cantSplit/>
        </w:trPr>
        <w:tc>
          <w:tcPr>
            <w:tcW w:w="533" w:type="dxa"/>
            <w:vMerge/>
          </w:tcPr>
          <w:p w14:paraId="37A9CF7D" w14:textId="77777777" w:rsidR="00001824" w:rsidRPr="009873CD" w:rsidRDefault="00001824" w:rsidP="004A4026">
            <w:pPr>
              <w:tabs>
                <w:tab w:val="right" w:pos="10938"/>
              </w:tabs>
              <w:spacing w:before="60" w:after="60"/>
              <w:rPr>
                <w:rFonts w:cs="Arial"/>
                <w:sz w:val="18"/>
                <w:szCs w:val="18"/>
              </w:rPr>
            </w:pPr>
          </w:p>
        </w:tc>
        <w:tc>
          <w:tcPr>
            <w:tcW w:w="1560" w:type="dxa"/>
            <w:vMerge/>
          </w:tcPr>
          <w:p w14:paraId="0889B7F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644CFD"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70EA44D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666028D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VQ(6)+LF1</w:t>
            </w:r>
          </w:p>
        </w:tc>
        <w:tc>
          <w:tcPr>
            <w:tcW w:w="4251" w:type="dxa"/>
            <w:tcBorders>
              <w:top w:val="nil"/>
              <w:left w:val="nil"/>
              <w:right w:val="nil"/>
            </w:tcBorders>
            <w:vAlign w:val="center"/>
          </w:tcPr>
          <w:p w14:paraId="120BFBF4"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val="en-IE" w:eastAsia="en-IE"/>
              </w:rPr>
              <w:drawing>
                <wp:inline distT="0" distB="0" distL="0" distR="0" wp14:anchorId="1AC5D853" wp14:editId="3308A213">
                  <wp:extent cx="2732405" cy="531495"/>
                  <wp:effectExtent l="0" t="0" r="0" b="1905"/>
                  <wp:docPr id="24" name="Picture 2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0CD816D"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 s;   l’ = 2 s;   l = d = 0.25 s;   c = 0.5 s;   p = 10 s</w:t>
            </w:r>
          </w:p>
        </w:tc>
        <w:tc>
          <w:tcPr>
            <w:tcW w:w="966" w:type="dxa"/>
            <w:tcBorders>
              <w:top w:val="nil"/>
              <w:left w:val="nil"/>
            </w:tcBorders>
            <w:vAlign w:val="center"/>
          </w:tcPr>
          <w:p w14:paraId="16EB1EDF"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l’</w:t>
            </w:r>
            <w:r w:rsidRPr="009873CD">
              <w:rPr>
                <w:rFonts w:cs="Arial"/>
                <w:sz w:val="18"/>
                <w:szCs w:val="18"/>
              </w:rPr>
              <w:br/>
              <w:t>l’ ≥ 2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tcBorders>
          </w:tcPr>
          <w:p w14:paraId="550C169F"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10 s, indicates a south cardinal mark.</w:t>
            </w:r>
          </w:p>
        </w:tc>
      </w:tr>
      <w:tr w:rsidR="00001824" w:rsidRPr="009873CD" w14:paraId="44C10806" w14:textId="77777777" w:rsidTr="009873CD">
        <w:trPr>
          <w:cantSplit/>
        </w:trPr>
        <w:tc>
          <w:tcPr>
            <w:tcW w:w="533" w:type="dxa"/>
          </w:tcPr>
          <w:p w14:paraId="3A95EC9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7</w:t>
            </w:r>
          </w:p>
        </w:tc>
        <w:tc>
          <w:tcPr>
            <w:tcW w:w="1560" w:type="dxa"/>
          </w:tcPr>
          <w:p w14:paraId="24A24F3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ULTRA QUICK LIGHT</w:t>
            </w:r>
          </w:p>
        </w:tc>
        <w:tc>
          <w:tcPr>
            <w:tcW w:w="1276" w:type="dxa"/>
          </w:tcPr>
          <w:p w14:paraId="01C5120D" w14:textId="77777777" w:rsidR="00001824" w:rsidRPr="009873CD" w:rsidRDefault="00001824" w:rsidP="004A4026">
            <w:pPr>
              <w:spacing w:before="60" w:after="60" w:line="240" w:lineRule="exact"/>
              <w:rPr>
                <w:rFonts w:cs="Arial"/>
                <w:sz w:val="18"/>
                <w:szCs w:val="18"/>
              </w:rPr>
            </w:pPr>
          </w:p>
        </w:tc>
        <w:tc>
          <w:tcPr>
            <w:tcW w:w="2652" w:type="dxa"/>
          </w:tcPr>
          <w:p w14:paraId="00522AE2" w14:textId="67396A06" w:rsidR="00001824" w:rsidRPr="009873CD" w:rsidRDefault="00001824" w:rsidP="005856B0">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160 flashes per minute</w:t>
            </w:r>
            <w:ins w:id="92" w:author="Aivar" w:date="2015-05-20T15:55:00Z">
              <w:r w:rsidR="002A2CF4">
                <w:rPr>
                  <w:rFonts w:cs="Arial"/>
                  <w:sz w:val="18"/>
                  <w:szCs w:val="18"/>
                </w:rPr>
                <w:t xml:space="preserve"> </w:t>
              </w:r>
              <w:r w:rsidR="002A2CF4" w:rsidRPr="009873CD">
                <w:rPr>
                  <w:rFonts w:cs="Arial"/>
                  <w:sz w:val="18"/>
                  <w:szCs w:val="18"/>
                </w:rPr>
                <w:t>and not more than 300 flashes per minute</w:t>
              </w:r>
            </w:ins>
            <w:r w:rsidRPr="009873CD">
              <w:rPr>
                <w:rFonts w:cs="Arial"/>
                <w:sz w:val="18"/>
                <w:szCs w:val="18"/>
              </w:rPr>
              <w:t>.</w:t>
            </w:r>
          </w:p>
        </w:tc>
        <w:tc>
          <w:tcPr>
            <w:tcW w:w="5966" w:type="dxa"/>
            <w:gridSpan w:val="5"/>
          </w:tcPr>
          <w:p w14:paraId="6B43CF62" w14:textId="17D89A6B" w:rsidR="00001824" w:rsidRPr="009873CD" w:rsidRDefault="002A2CF4" w:rsidP="002A2CF4">
            <w:pPr>
              <w:tabs>
                <w:tab w:val="right" w:pos="10938"/>
              </w:tabs>
              <w:spacing w:before="60" w:after="60" w:line="240" w:lineRule="exact"/>
              <w:rPr>
                <w:rFonts w:cs="Arial"/>
                <w:sz w:val="18"/>
                <w:szCs w:val="18"/>
              </w:rPr>
            </w:pPr>
            <w:ins w:id="93" w:author="Aivar" w:date="2015-05-20T15:54:00Z">
              <w:r w:rsidRPr="009873CD">
                <w:rPr>
                  <w:rFonts w:cs="Arial"/>
                  <w:sz w:val="18"/>
                  <w:szCs w:val="18"/>
                </w:rPr>
                <w:t>A light in which identical flashes are repeated at the rate</w:t>
              </w:r>
              <w:r>
                <w:rPr>
                  <w:rFonts w:cs="Arial"/>
                  <w:sz w:val="18"/>
                  <w:szCs w:val="18"/>
                </w:rPr>
                <w:t xml:space="preserve"> of</w:t>
              </w:r>
            </w:ins>
            <w:del w:id="94" w:author="Aivar" w:date="2015-05-20T15:54:00Z">
              <w:r w:rsidR="00001824" w:rsidRPr="009873CD" w:rsidDel="002A2CF4">
                <w:rPr>
                  <w:rFonts w:cs="Arial"/>
                  <w:sz w:val="18"/>
                  <w:szCs w:val="18"/>
                </w:rPr>
                <w:delText>A light in which flashes are repeated at a rate of not less than</w:delText>
              </w:r>
            </w:del>
            <w:r w:rsidR="00001824" w:rsidRPr="009873CD">
              <w:rPr>
                <w:rFonts w:cs="Arial"/>
                <w:sz w:val="18"/>
                <w:szCs w:val="18"/>
              </w:rPr>
              <w:t xml:space="preserve"> 240 flashes per minute</w:t>
            </w:r>
            <w:ins w:id="95" w:author="Aivar" w:date="2015-05-20T15:55:00Z">
              <w:r>
                <w:rPr>
                  <w:rFonts w:cs="Arial"/>
                  <w:sz w:val="18"/>
                  <w:szCs w:val="18"/>
                </w:rPr>
                <w:t>.</w:t>
              </w:r>
            </w:ins>
            <w:r w:rsidR="00001824" w:rsidRPr="009873CD">
              <w:rPr>
                <w:rFonts w:cs="Arial"/>
                <w:sz w:val="18"/>
                <w:szCs w:val="18"/>
              </w:rPr>
              <w:t xml:space="preserve"> </w:t>
            </w:r>
            <w:del w:id="96" w:author="Aivar" w:date="2015-05-20T15:55:00Z">
              <w:r w:rsidR="00001824" w:rsidRPr="009873CD" w:rsidDel="002A2CF4">
                <w:rPr>
                  <w:rFonts w:cs="Arial"/>
                  <w:sz w:val="18"/>
                  <w:szCs w:val="18"/>
                </w:rPr>
                <w:delText>and not more than 300 flashes per minute.</w:delText>
              </w:r>
            </w:del>
          </w:p>
        </w:tc>
        <w:tc>
          <w:tcPr>
            <w:tcW w:w="2863" w:type="dxa"/>
            <w:tcBorders>
              <w:bottom w:val="single" w:sz="4" w:space="0" w:color="auto"/>
            </w:tcBorders>
          </w:tcPr>
          <w:p w14:paraId="2377C4AE" w14:textId="77777777" w:rsidR="00001824" w:rsidRPr="009873CD" w:rsidRDefault="00001824" w:rsidP="004A4026">
            <w:pPr>
              <w:spacing w:before="60" w:after="60" w:line="240" w:lineRule="exact"/>
              <w:rPr>
                <w:rFonts w:cs="Arial"/>
                <w:sz w:val="18"/>
                <w:szCs w:val="18"/>
              </w:rPr>
            </w:pPr>
          </w:p>
        </w:tc>
      </w:tr>
      <w:tr w:rsidR="00001824" w:rsidRPr="009873CD" w14:paraId="4A9FEA90" w14:textId="77777777" w:rsidTr="009873CD">
        <w:trPr>
          <w:cantSplit/>
        </w:trPr>
        <w:tc>
          <w:tcPr>
            <w:tcW w:w="533" w:type="dxa"/>
          </w:tcPr>
          <w:p w14:paraId="3C5DAC97" w14:textId="77777777" w:rsidR="00001824" w:rsidRPr="009873CD" w:rsidRDefault="00001824" w:rsidP="004A4026">
            <w:pPr>
              <w:tabs>
                <w:tab w:val="right" w:pos="10938"/>
              </w:tabs>
              <w:spacing w:before="60" w:after="60" w:line="240" w:lineRule="exact"/>
              <w:ind w:left="-142" w:right="-61"/>
              <w:jc w:val="center"/>
              <w:rPr>
                <w:rFonts w:cs="Arial"/>
                <w:sz w:val="18"/>
                <w:szCs w:val="18"/>
              </w:rPr>
            </w:pPr>
            <w:r w:rsidRPr="009873CD">
              <w:rPr>
                <w:rFonts w:cs="Arial"/>
                <w:sz w:val="18"/>
                <w:szCs w:val="18"/>
              </w:rPr>
              <w:t>7.1</w:t>
            </w:r>
          </w:p>
        </w:tc>
        <w:tc>
          <w:tcPr>
            <w:tcW w:w="1560" w:type="dxa"/>
          </w:tcPr>
          <w:p w14:paraId="70B2F19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ultra quick light</w:t>
            </w:r>
          </w:p>
        </w:tc>
        <w:tc>
          <w:tcPr>
            <w:tcW w:w="1276" w:type="dxa"/>
          </w:tcPr>
          <w:p w14:paraId="1BEB6522" w14:textId="77777777" w:rsidR="00001824" w:rsidRPr="009873CD" w:rsidRDefault="00001824" w:rsidP="004A4026">
            <w:pPr>
              <w:spacing w:before="60" w:after="60" w:line="240" w:lineRule="exact"/>
              <w:rPr>
                <w:rFonts w:cs="Arial"/>
                <w:sz w:val="18"/>
                <w:szCs w:val="18"/>
              </w:rPr>
            </w:pPr>
            <w:r w:rsidRPr="009873CD">
              <w:rPr>
                <w:rFonts w:cs="Arial"/>
                <w:sz w:val="18"/>
                <w:szCs w:val="18"/>
              </w:rPr>
              <w:t>UQ</w:t>
            </w:r>
          </w:p>
        </w:tc>
        <w:tc>
          <w:tcPr>
            <w:tcW w:w="2652" w:type="dxa"/>
          </w:tcPr>
          <w:p w14:paraId="3093883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ultra quick light in which a flash is regularly repeated.</w:t>
            </w:r>
          </w:p>
        </w:tc>
        <w:tc>
          <w:tcPr>
            <w:tcW w:w="5966" w:type="dxa"/>
            <w:gridSpan w:val="5"/>
          </w:tcPr>
          <w:p w14:paraId="26DD8F08" w14:textId="77777777" w:rsidR="00001824" w:rsidRPr="009873CD" w:rsidRDefault="00001824" w:rsidP="004A4026">
            <w:pPr>
              <w:tabs>
                <w:tab w:val="right" w:pos="10938"/>
              </w:tabs>
              <w:spacing w:before="60" w:after="60" w:line="240" w:lineRule="exact"/>
              <w:rPr>
                <w:rFonts w:cs="Arial"/>
                <w:sz w:val="18"/>
                <w:szCs w:val="18"/>
              </w:rPr>
            </w:pPr>
          </w:p>
        </w:tc>
        <w:tc>
          <w:tcPr>
            <w:tcW w:w="2863" w:type="dxa"/>
          </w:tcPr>
          <w:p w14:paraId="1CC4F2B6" w14:textId="77777777" w:rsidR="00001824" w:rsidRPr="009873CD" w:rsidRDefault="00001824" w:rsidP="004A4026">
            <w:pPr>
              <w:spacing w:before="60" w:after="60" w:line="240" w:lineRule="exact"/>
              <w:rPr>
                <w:rFonts w:cs="Arial"/>
                <w:sz w:val="18"/>
                <w:szCs w:val="18"/>
              </w:rPr>
            </w:pPr>
          </w:p>
        </w:tc>
      </w:tr>
      <w:tr w:rsidR="00001824" w:rsidRPr="009873CD" w14:paraId="498E057D" w14:textId="77777777" w:rsidTr="009873CD">
        <w:trPr>
          <w:cantSplit/>
        </w:trPr>
        <w:tc>
          <w:tcPr>
            <w:tcW w:w="533" w:type="dxa"/>
            <w:vMerge w:val="restart"/>
          </w:tcPr>
          <w:p w14:paraId="73F663D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lastRenderedPageBreak/>
              <w:t>8</w:t>
            </w:r>
          </w:p>
        </w:tc>
        <w:tc>
          <w:tcPr>
            <w:tcW w:w="1560" w:type="dxa"/>
            <w:vMerge w:val="restart"/>
          </w:tcPr>
          <w:p w14:paraId="4E61EF0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MORSE CODE LIGHT</w:t>
            </w:r>
          </w:p>
        </w:tc>
        <w:tc>
          <w:tcPr>
            <w:tcW w:w="1276" w:type="dxa"/>
            <w:vMerge w:val="restart"/>
          </w:tcPr>
          <w:p w14:paraId="1E1C9094" w14:textId="77777777" w:rsidR="00001824" w:rsidRPr="009873CD" w:rsidRDefault="00001824" w:rsidP="004A4026">
            <w:pPr>
              <w:spacing w:before="60" w:after="60" w:line="240" w:lineRule="exact"/>
              <w:rPr>
                <w:rFonts w:cs="Arial"/>
                <w:sz w:val="18"/>
                <w:szCs w:val="18"/>
              </w:rPr>
            </w:pPr>
            <w:r w:rsidRPr="009873CD">
              <w:rPr>
                <w:rFonts w:cs="Arial"/>
                <w:sz w:val="18"/>
                <w:szCs w:val="18"/>
              </w:rPr>
              <w:t>Mo(#)</w:t>
            </w:r>
          </w:p>
          <w:p w14:paraId="48E342D9" w14:textId="77777777" w:rsidR="00001824" w:rsidRPr="009873CD" w:rsidRDefault="00001824" w:rsidP="004A4026">
            <w:pPr>
              <w:pStyle w:val="FootnoteText"/>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Mo(A)</w:t>
            </w:r>
          </w:p>
        </w:tc>
        <w:tc>
          <w:tcPr>
            <w:tcW w:w="2652" w:type="dxa"/>
            <w:vMerge w:val="restart"/>
          </w:tcPr>
          <w:p w14:paraId="51886AC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appearances of light of two clearly different durations are grouped to represent a character or characters in the Morse Code.</w:t>
            </w:r>
          </w:p>
        </w:tc>
        <w:tc>
          <w:tcPr>
            <w:tcW w:w="5966" w:type="dxa"/>
            <w:gridSpan w:val="5"/>
            <w:tcBorders>
              <w:bottom w:val="nil"/>
            </w:tcBorders>
          </w:tcPr>
          <w:p w14:paraId="797630DB" w14:textId="77777777" w:rsidR="00001824" w:rsidRPr="009873CD" w:rsidRDefault="00001824" w:rsidP="004A4026">
            <w:pPr>
              <w:tabs>
                <w:tab w:val="left" w:pos="540"/>
              </w:tabs>
              <w:spacing w:before="60" w:line="240" w:lineRule="exact"/>
              <w:rPr>
                <w:rFonts w:cs="Arial"/>
                <w:sz w:val="18"/>
                <w:szCs w:val="18"/>
              </w:rPr>
            </w:pPr>
            <w:r w:rsidRPr="009873CD">
              <w:rPr>
                <w:rFonts w:cs="Arial"/>
                <w:sz w:val="18"/>
                <w:szCs w:val="18"/>
              </w:rPr>
              <w:t>Light characters should be restricted to a single letter in the Morse Code in general, and should be two letters only as an exception.</w:t>
            </w:r>
          </w:p>
          <w:p w14:paraId="463D417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duration of a "dot" should be about 0.5 s, and the duration of a "dash" should not be less than three times the duration of a "dot".</w:t>
            </w:r>
          </w:p>
        </w:tc>
        <w:tc>
          <w:tcPr>
            <w:tcW w:w="2863" w:type="dxa"/>
            <w:vMerge w:val="restart"/>
          </w:tcPr>
          <w:p w14:paraId="3705281B" w14:textId="77777777" w:rsidR="00001824" w:rsidRPr="009873CD" w:rsidRDefault="00001824" w:rsidP="004A4026">
            <w:pPr>
              <w:spacing w:before="60" w:line="240" w:lineRule="exact"/>
              <w:rPr>
                <w:rFonts w:cs="Arial"/>
                <w:sz w:val="18"/>
                <w:szCs w:val="18"/>
              </w:rPr>
            </w:pPr>
            <w:r w:rsidRPr="009873CD">
              <w:rPr>
                <w:rFonts w:cs="Arial"/>
                <w:sz w:val="18"/>
                <w:szCs w:val="18"/>
              </w:rPr>
              <w:t>A Morse Code White light with the single character "A" indicates a safe</w:t>
            </w:r>
            <w:r w:rsidRPr="009873CD">
              <w:rPr>
                <w:rFonts w:cs="Arial"/>
                <w:sz w:val="18"/>
                <w:szCs w:val="18"/>
              </w:rPr>
              <w:noBreakHyphen/>
              <w:t>water mark.</w:t>
            </w:r>
          </w:p>
          <w:p w14:paraId="5BE05E49" w14:textId="77777777" w:rsidR="00001824" w:rsidRPr="009873CD" w:rsidRDefault="00001824" w:rsidP="004A4026">
            <w:pPr>
              <w:spacing w:before="60" w:after="60" w:line="240" w:lineRule="exact"/>
              <w:rPr>
                <w:rFonts w:cs="Arial"/>
                <w:sz w:val="18"/>
                <w:szCs w:val="18"/>
              </w:rPr>
            </w:pPr>
            <w:r w:rsidRPr="009873CD">
              <w:rPr>
                <w:rFonts w:cs="Arial"/>
                <w:sz w:val="18"/>
                <w:szCs w:val="18"/>
              </w:rPr>
              <w:t>A Morse Code Yellow light, but not with either of the single characters "A" or "U"*, indicates a special mark.</w:t>
            </w:r>
          </w:p>
        </w:tc>
      </w:tr>
      <w:tr w:rsidR="00001824" w:rsidRPr="009873CD" w14:paraId="6F9D6F59" w14:textId="77777777" w:rsidTr="009873CD">
        <w:trPr>
          <w:cantSplit/>
        </w:trPr>
        <w:tc>
          <w:tcPr>
            <w:tcW w:w="533" w:type="dxa"/>
            <w:vMerge/>
          </w:tcPr>
          <w:p w14:paraId="6875669F" w14:textId="77777777" w:rsidR="00001824" w:rsidRPr="009873CD" w:rsidRDefault="00001824" w:rsidP="004A4026">
            <w:pPr>
              <w:tabs>
                <w:tab w:val="right" w:pos="10938"/>
              </w:tabs>
              <w:spacing w:before="60" w:after="60"/>
              <w:rPr>
                <w:rFonts w:cs="Arial"/>
                <w:sz w:val="18"/>
                <w:szCs w:val="18"/>
              </w:rPr>
            </w:pPr>
          </w:p>
        </w:tc>
        <w:tc>
          <w:tcPr>
            <w:tcW w:w="1560" w:type="dxa"/>
            <w:vMerge/>
          </w:tcPr>
          <w:p w14:paraId="7AEED646" w14:textId="77777777" w:rsidR="00001824" w:rsidRPr="009873CD" w:rsidRDefault="00001824" w:rsidP="004A4026">
            <w:pPr>
              <w:tabs>
                <w:tab w:val="right" w:pos="10938"/>
              </w:tabs>
              <w:spacing w:before="60" w:after="60"/>
              <w:rPr>
                <w:rFonts w:cs="Arial"/>
                <w:sz w:val="18"/>
                <w:szCs w:val="18"/>
              </w:rPr>
            </w:pPr>
          </w:p>
        </w:tc>
        <w:tc>
          <w:tcPr>
            <w:tcW w:w="1276" w:type="dxa"/>
            <w:vMerge/>
          </w:tcPr>
          <w:p w14:paraId="379F2694" w14:textId="77777777" w:rsidR="00001824" w:rsidRPr="009873CD" w:rsidRDefault="00001824" w:rsidP="004A4026">
            <w:pPr>
              <w:spacing w:before="60" w:after="60"/>
              <w:rPr>
                <w:rFonts w:cs="Arial"/>
                <w:sz w:val="18"/>
                <w:szCs w:val="18"/>
              </w:rPr>
            </w:pPr>
          </w:p>
        </w:tc>
        <w:tc>
          <w:tcPr>
            <w:tcW w:w="2652" w:type="dxa"/>
            <w:vMerge/>
          </w:tcPr>
          <w:p w14:paraId="6F97CC03"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D7A7D89" w14:textId="77777777" w:rsidR="00001824" w:rsidRPr="009873CD" w:rsidRDefault="00001824" w:rsidP="004A4026">
            <w:pPr>
              <w:spacing w:before="60" w:after="60"/>
              <w:ind w:left="-113" w:right="-113"/>
              <w:jc w:val="center"/>
              <w:rPr>
                <w:rFonts w:cs="Arial"/>
                <w:sz w:val="18"/>
                <w:szCs w:val="18"/>
              </w:rPr>
            </w:pPr>
            <w:r w:rsidRPr="009873CD">
              <w:rPr>
                <w:rFonts w:cs="Arial"/>
                <w:sz w:val="18"/>
                <w:szCs w:val="18"/>
              </w:rPr>
              <w:t>Mo(A)</w:t>
            </w:r>
          </w:p>
        </w:tc>
        <w:tc>
          <w:tcPr>
            <w:tcW w:w="4261" w:type="dxa"/>
            <w:gridSpan w:val="2"/>
            <w:tcBorders>
              <w:top w:val="nil"/>
              <w:left w:val="nil"/>
              <w:right w:val="nil"/>
            </w:tcBorders>
            <w:vAlign w:val="center"/>
          </w:tcPr>
          <w:p w14:paraId="4F2EC0B8" w14:textId="77777777" w:rsidR="00001824" w:rsidRPr="009873CD" w:rsidRDefault="00001824" w:rsidP="004A4026">
            <w:pPr>
              <w:spacing w:before="60" w:after="60"/>
              <w:ind w:left="-99" w:right="-113"/>
              <w:rPr>
                <w:rFonts w:cs="Arial"/>
                <w:sz w:val="18"/>
                <w:szCs w:val="18"/>
              </w:rPr>
            </w:pPr>
            <w:r w:rsidRPr="009873CD">
              <w:rPr>
                <w:rFonts w:cs="Arial"/>
                <w:noProof/>
                <w:sz w:val="18"/>
                <w:szCs w:val="18"/>
                <w:lang w:val="en-IE" w:eastAsia="en-IE"/>
              </w:rPr>
              <w:drawing>
                <wp:inline distT="0" distB="0" distL="0" distR="0" wp14:anchorId="6D3E7609" wp14:editId="10432DE2">
                  <wp:extent cx="2785745" cy="531495"/>
                  <wp:effectExtent l="0" t="0" r="0" b="1905"/>
                  <wp:docPr id="30" name="Picture 30"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14:paraId="4FA4256A" w14:textId="77777777" w:rsidR="00001824" w:rsidRPr="009873CD" w:rsidRDefault="00001824" w:rsidP="004A4026">
            <w:pPr>
              <w:spacing w:before="60" w:after="60"/>
              <w:ind w:right="-113"/>
              <w:rPr>
                <w:rFonts w:cs="Arial"/>
                <w:sz w:val="18"/>
                <w:szCs w:val="18"/>
              </w:rPr>
            </w:pPr>
            <w:r w:rsidRPr="009873CD">
              <w:rPr>
                <w:rFonts w:cs="Arial"/>
                <w:sz w:val="18"/>
                <w:szCs w:val="18"/>
              </w:rPr>
              <w:t>Example:   l’ = 1.5 s;   l = 0.5 s;   d = 0.5 s;   d’ = 4.5 s;   p = 7 s</w:t>
            </w:r>
          </w:p>
        </w:tc>
        <w:tc>
          <w:tcPr>
            <w:tcW w:w="966" w:type="dxa"/>
            <w:tcBorders>
              <w:top w:val="nil"/>
              <w:left w:val="nil"/>
            </w:tcBorders>
            <w:vAlign w:val="center"/>
          </w:tcPr>
          <w:p w14:paraId="673C33CA"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l' ≥ 3 l</w:t>
            </w:r>
            <w:r w:rsidRPr="009873CD">
              <w:rPr>
                <w:rFonts w:cs="Arial"/>
                <w:sz w:val="18"/>
                <w:szCs w:val="18"/>
              </w:rPr>
              <w:br/>
              <w:t>d ≥ l</w:t>
            </w:r>
            <w:r w:rsidRPr="009873CD">
              <w:rPr>
                <w:rFonts w:cs="Arial"/>
                <w:sz w:val="18"/>
                <w:szCs w:val="18"/>
              </w:rPr>
              <w:br/>
              <w:t>l = 0.5 s</w:t>
            </w:r>
          </w:p>
        </w:tc>
        <w:tc>
          <w:tcPr>
            <w:tcW w:w="2863" w:type="dxa"/>
            <w:vMerge/>
          </w:tcPr>
          <w:p w14:paraId="0B9BB5E3" w14:textId="77777777" w:rsidR="00001824" w:rsidRPr="009873CD" w:rsidRDefault="00001824" w:rsidP="004A4026">
            <w:pPr>
              <w:spacing w:before="60"/>
              <w:rPr>
                <w:rFonts w:cs="Arial"/>
                <w:sz w:val="18"/>
                <w:szCs w:val="18"/>
              </w:rPr>
            </w:pPr>
          </w:p>
        </w:tc>
      </w:tr>
      <w:tr w:rsidR="00001824" w:rsidRPr="009873CD" w14:paraId="34A387D5" w14:textId="77777777" w:rsidTr="009873CD">
        <w:trPr>
          <w:cantSplit/>
        </w:trPr>
        <w:tc>
          <w:tcPr>
            <w:tcW w:w="533" w:type="dxa"/>
            <w:vMerge w:val="restart"/>
          </w:tcPr>
          <w:p w14:paraId="05C597C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9</w:t>
            </w:r>
          </w:p>
        </w:tc>
        <w:tc>
          <w:tcPr>
            <w:tcW w:w="1560" w:type="dxa"/>
            <w:vMerge w:val="restart"/>
          </w:tcPr>
          <w:p w14:paraId="085C7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AND FLASHING LIGHT</w:t>
            </w:r>
          </w:p>
        </w:tc>
        <w:tc>
          <w:tcPr>
            <w:tcW w:w="1276" w:type="dxa"/>
            <w:vMerge w:val="restart"/>
          </w:tcPr>
          <w:p w14:paraId="5F3D8618" w14:textId="543974C6" w:rsidR="00001824" w:rsidRPr="009873CD" w:rsidRDefault="00001824" w:rsidP="0062123C">
            <w:pPr>
              <w:spacing w:before="60" w:after="60" w:line="240" w:lineRule="exact"/>
              <w:rPr>
                <w:rFonts w:cs="Arial"/>
                <w:sz w:val="18"/>
                <w:szCs w:val="18"/>
              </w:rPr>
            </w:pPr>
            <w:del w:id="97" w:author="Aivar" w:date="2015-05-20T15:24:00Z">
              <w:r w:rsidRPr="009873CD" w:rsidDel="0062123C">
                <w:rPr>
                  <w:rFonts w:cs="Arial"/>
                  <w:sz w:val="18"/>
                  <w:szCs w:val="18"/>
                </w:rPr>
                <w:delText>FFl</w:delText>
              </w:r>
            </w:del>
            <w:ins w:id="98" w:author="Aivar" w:date="2015-05-20T15:24:00Z">
              <w:r w:rsidR="0062123C" w:rsidRPr="009873CD">
                <w:rPr>
                  <w:rFonts w:cs="Arial"/>
                  <w:sz w:val="18"/>
                  <w:szCs w:val="18"/>
                </w:rPr>
                <w:t>F</w:t>
              </w:r>
              <w:r w:rsidR="0062123C">
                <w:rPr>
                  <w:rFonts w:cs="Arial"/>
                  <w:sz w:val="18"/>
                  <w:szCs w:val="18"/>
                </w:rPr>
                <w:t>+</w:t>
              </w:r>
            </w:ins>
            <w:ins w:id="99" w:author="Aivar" w:date="2015-05-20T15:25:00Z">
              <w:r w:rsidR="0062123C">
                <w:rPr>
                  <w:rFonts w:cs="Arial"/>
                  <w:sz w:val="18"/>
                  <w:szCs w:val="18"/>
                </w:rPr>
                <w:t xml:space="preserve">relevant character </w:t>
              </w:r>
            </w:ins>
            <w:ins w:id="100" w:author="Aivar" w:date="2015-05-20T15:24:00Z">
              <w:r w:rsidR="0062123C">
                <w:rPr>
                  <w:rFonts w:cs="Arial"/>
                  <w:sz w:val="18"/>
                  <w:szCs w:val="18"/>
                </w:rPr>
                <w:t>abbreviation</w:t>
              </w:r>
            </w:ins>
            <w:ins w:id="101" w:author="Aivar" w:date="2015-05-20T15:26:00Z">
              <w:r w:rsidR="0062123C">
                <w:rPr>
                  <w:rFonts w:cs="Arial"/>
                  <w:sz w:val="18"/>
                  <w:szCs w:val="18"/>
                </w:rPr>
                <w:t>, e.g. FFl, FIso</w:t>
              </w:r>
            </w:ins>
          </w:p>
        </w:tc>
        <w:tc>
          <w:tcPr>
            <w:tcW w:w="2652" w:type="dxa"/>
            <w:vMerge w:val="restart"/>
          </w:tcPr>
          <w:p w14:paraId="1FED8AA1" w14:textId="65974433" w:rsidR="00001824" w:rsidRDefault="00001824" w:rsidP="004A4026">
            <w:pPr>
              <w:tabs>
                <w:tab w:val="right" w:pos="10938"/>
              </w:tabs>
              <w:spacing w:before="60" w:after="60" w:line="240" w:lineRule="exact"/>
              <w:rPr>
                <w:ins w:id="102" w:author="Aivar" w:date="2015-05-20T14:05:00Z"/>
                <w:rFonts w:cs="Arial"/>
                <w:sz w:val="18"/>
                <w:szCs w:val="18"/>
              </w:rPr>
            </w:pPr>
            <w:r w:rsidRPr="009873CD">
              <w:rPr>
                <w:rFonts w:cs="Arial"/>
                <w:sz w:val="18"/>
                <w:szCs w:val="18"/>
              </w:rPr>
              <w:t xml:space="preserve">A light in which a </w:t>
            </w:r>
            <w:ins w:id="103" w:author="Aivar" w:date="2015-05-20T14:07:00Z">
              <w:r w:rsidR="00106035">
                <w:rPr>
                  <w:rFonts w:cs="Arial"/>
                  <w:sz w:val="18"/>
                  <w:szCs w:val="18"/>
                </w:rPr>
                <w:t xml:space="preserve">low intensity </w:t>
              </w:r>
            </w:ins>
            <w:r w:rsidRPr="009873CD">
              <w:rPr>
                <w:rFonts w:cs="Arial"/>
                <w:sz w:val="18"/>
                <w:szCs w:val="18"/>
              </w:rPr>
              <w:t xml:space="preserve">fixed light </w:t>
            </w:r>
            <w:ins w:id="104" w:author="Aivar" w:date="2015-05-20T14:12:00Z">
              <w:r w:rsidR="00D87713">
                <w:rPr>
                  <w:rFonts w:cs="Arial"/>
                  <w:sz w:val="18"/>
                  <w:szCs w:val="18"/>
                </w:rPr>
                <w:t>phase</w:t>
              </w:r>
            </w:ins>
            <w:ins w:id="105" w:author="Aivar" w:date="2015-05-20T14:07:00Z">
              <w:r w:rsidR="00106035">
                <w:rPr>
                  <w:rFonts w:cs="Arial"/>
                  <w:sz w:val="18"/>
                  <w:szCs w:val="18"/>
                </w:rPr>
                <w:t xml:space="preserve"> </w:t>
              </w:r>
            </w:ins>
            <w:r w:rsidRPr="009873CD">
              <w:rPr>
                <w:rFonts w:cs="Arial"/>
                <w:sz w:val="18"/>
                <w:szCs w:val="18"/>
              </w:rPr>
              <w:t xml:space="preserve">is combined with a flashing </w:t>
            </w:r>
            <w:del w:id="106" w:author="Aivar" w:date="2015-05-20T14:12:00Z">
              <w:r w:rsidRPr="009873CD" w:rsidDel="00D87713">
                <w:rPr>
                  <w:rFonts w:cs="Arial"/>
                  <w:sz w:val="18"/>
                  <w:szCs w:val="18"/>
                </w:rPr>
                <w:delText xml:space="preserve">light </w:delText>
              </w:r>
            </w:del>
            <w:ins w:id="107" w:author="Aivar" w:date="2015-05-20T14:12:00Z">
              <w:r w:rsidR="00D87713">
                <w:rPr>
                  <w:rFonts w:cs="Arial"/>
                  <w:sz w:val="18"/>
                  <w:szCs w:val="18"/>
                </w:rPr>
                <w:t>phase</w:t>
              </w:r>
            </w:ins>
            <w:ins w:id="108" w:author="Aivar" w:date="2015-05-20T14:07:00Z">
              <w:r w:rsidR="00106035">
                <w:rPr>
                  <w:rFonts w:cs="Arial"/>
                  <w:sz w:val="18"/>
                  <w:szCs w:val="18"/>
                </w:rPr>
                <w:t xml:space="preserve"> </w:t>
              </w:r>
            </w:ins>
            <w:r w:rsidRPr="009873CD">
              <w:rPr>
                <w:rFonts w:cs="Arial"/>
                <w:sz w:val="18"/>
                <w:szCs w:val="18"/>
              </w:rPr>
              <w:t>of</w:t>
            </w:r>
            <w:del w:id="109" w:author="Aivar" w:date="2015-05-20T14:08:00Z">
              <w:r w:rsidRPr="009873CD" w:rsidDel="00106035">
                <w:rPr>
                  <w:rFonts w:cs="Arial"/>
                  <w:sz w:val="18"/>
                  <w:szCs w:val="18"/>
                </w:rPr>
                <w:delText>'</w:delText>
              </w:r>
            </w:del>
            <w:r w:rsidRPr="009873CD">
              <w:rPr>
                <w:rFonts w:cs="Arial"/>
                <w:sz w:val="18"/>
                <w:szCs w:val="18"/>
              </w:rPr>
              <w:t xml:space="preserve"> higher luminous intensity</w:t>
            </w:r>
            <w:ins w:id="110" w:author="Aivar" w:date="2015-05-20T14:10:00Z">
              <w:r w:rsidR="00106035">
                <w:rPr>
                  <w:rFonts w:cs="Arial"/>
                  <w:sz w:val="18"/>
                  <w:szCs w:val="18"/>
                </w:rPr>
                <w:t xml:space="preserve"> compliant with </w:t>
              </w:r>
            </w:ins>
            <w:ins w:id="111" w:author="Aivar" w:date="2015-05-20T14:13:00Z">
              <w:r w:rsidR="00FD239B">
                <w:rPr>
                  <w:rFonts w:cs="Arial"/>
                  <w:sz w:val="18"/>
                  <w:szCs w:val="18"/>
                </w:rPr>
                <w:t>preceding</w:t>
              </w:r>
            </w:ins>
            <w:ins w:id="112" w:author="Aivar" w:date="2015-05-20T14:10:00Z">
              <w:r w:rsidR="00106035">
                <w:rPr>
                  <w:rFonts w:cs="Arial"/>
                  <w:sz w:val="18"/>
                  <w:szCs w:val="18"/>
                </w:rPr>
                <w:t xml:space="preserve"> classes </w:t>
              </w:r>
            </w:ins>
            <w:ins w:id="113" w:author="Aivar" w:date="2015-05-20T14:11:00Z">
              <w:r w:rsidR="00106035">
                <w:rPr>
                  <w:rFonts w:cs="Arial"/>
                  <w:sz w:val="18"/>
                  <w:szCs w:val="18"/>
                </w:rPr>
                <w:t>of rhythmic characters</w:t>
              </w:r>
            </w:ins>
            <w:ins w:id="114" w:author="Aivar" w:date="2015-05-20T14:13:00Z">
              <w:r w:rsidR="00FD239B">
                <w:rPr>
                  <w:rFonts w:cs="Arial"/>
                  <w:sz w:val="18"/>
                  <w:szCs w:val="18"/>
                </w:rPr>
                <w:t xml:space="preserve"> in this table</w:t>
              </w:r>
            </w:ins>
            <w:r w:rsidRPr="009873CD">
              <w:rPr>
                <w:rFonts w:cs="Arial"/>
                <w:sz w:val="18"/>
                <w:szCs w:val="18"/>
              </w:rPr>
              <w:t>.</w:t>
            </w:r>
          </w:p>
          <w:p w14:paraId="564E2700" w14:textId="21D6D8BF" w:rsidR="00106035" w:rsidRPr="009873CD" w:rsidRDefault="00106035" w:rsidP="004A4026">
            <w:pPr>
              <w:tabs>
                <w:tab w:val="right" w:pos="10938"/>
              </w:tabs>
              <w:spacing w:before="60" w:after="60" w:line="240" w:lineRule="exact"/>
              <w:rPr>
                <w:rFonts w:cs="Arial"/>
                <w:sz w:val="18"/>
                <w:szCs w:val="18"/>
              </w:rPr>
            </w:pPr>
          </w:p>
        </w:tc>
        <w:tc>
          <w:tcPr>
            <w:tcW w:w="5966" w:type="dxa"/>
            <w:gridSpan w:val="5"/>
            <w:tcBorders>
              <w:bottom w:val="nil"/>
            </w:tcBorders>
          </w:tcPr>
          <w:p w14:paraId="0F3B1481" w14:textId="1EC255F6" w:rsidR="00001824" w:rsidRPr="009873CD" w:rsidRDefault="00001824" w:rsidP="004A4026">
            <w:pPr>
              <w:tabs>
                <w:tab w:val="right" w:pos="10938"/>
              </w:tabs>
              <w:spacing w:before="60" w:line="240" w:lineRule="exact"/>
              <w:rPr>
                <w:rFonts w:cs="Arial"/>
                <w:sz w:val="18"/>
                <w:szCs w:val="18"/>
              </w:rPr>
            </w:pPr>
            <w:del w:id="115" w:author="Aivar" w:date="2015-05-20T15:35:00Z">
              <w:r w:rsidRPr="009873CD" w:rsidDel="00B22B6F">
                <w:rPr>
                  <w:rFonts w:cs="Arial"/>
                  <w:sz w:val="18"/>
                  <w:szCs w:val="18"/>
                </w:rPr>
                <w:delText>This class of light character should be used with care because the fixed component of the light may not be visible at all times over the same distance as the rhythmic component.</w:delText>
              </w:r>
            </w:del>
            <w:ins w:id="116" w:author="Aivar" w:date="2015-05-20T15:36:00Z">
              <w:r w:rsidR="00B22B6F">
                <w:rPr>
                  <w:rFonts w:cs="Arial"/>
                  <w:sz w:val="18"/>
                  <w:szCs w:val="18"/>
                </w:rPr>
                <w:t>Implementation of a</w:t>
              </w:r>
            </w:ins>
            <w:ins w:id="117" w:author="Aivar" w:date="2015-05-20T15:37:00Z">
              <w:r w:rsidR="00B22B6F">
                <w:rPr>
                  <w:rFonts w:cs="Arial"/>
                  <w:sz w:val="18"/>
                  <w:szCs w:val="18"/>
                </w:rPr>
                <w:t>n</w:t>
              </w:r>
            </w:ins>
            <w:ins w:id="118" w:author="Aivar" w:date="2015-05-20T15:36:00Z">
              <w:r w:rsidR="00B22B6F">
                <w:rPr>
                  <w:rFonts w:cs="Arial"/>
                  <w:sz w:val="18"/>
                  <w:szCs w:val="18"/>
                </w:rPr>
                <w:t xml:space="preserve"> FFl rhythmic character is shown below. Other combinations may be implemented as necessary.</w:t>
              </w:r>
            </w:ins>
          </w:p>
        </w:tc>
        <w:tc>
          <w:tcPr>
            <w:tcW w:w="2863" w:type="dxa"/>
            <w:vMerge w:val="restart"/>
          </w:tcPr>
          <w:p w14:paraId="688E42BF" w14:textId="77777777" w:rsidR="00001824" w:rsidRPr="009873CD" w:rsidRDefault="00001824" w:rsidP="004A4026">
            <w:pPr>
              <w:spacing w:before="60" w:after="60" w:line="240" w:lineRule="exact"/>
              <w:rPr>
                <w:rFonts w:cs="Arial"/>
                <w:sz w:val="18"/>
                <w:szCs w:val="18"/>
              </w:rPr>
            </w:pPr>
          </w:p>
        </w:tc>
      </w:tr>
      <w:tr w:rsidR="00001824" w:rsidRPr="009873CD" w14:paraId="369B0EE3" w14:textId="77777777" w:rsidTr="009873CD">
        <w:trPr>
          <w:cantSplit/>
        </w:trPr>
        <w:tc>
          <w:tcPr>
            <w:tcW w:w="533" w:type="dxa"/>
            <w:vMerge/>
          </w:tcPr>
          <w:p w14:paraId="009EC62F"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66259758" w14:textId="77777777" w:rsidR="00001824" w:rsidRPr="009873CD" w:rsidRDefault="00001824" w:rsidP="004A4026">
            <w:pPr>
              <w:tabs>
                <w:tab w:val="right" w:pos="10938"/>
              </w:tabs>
              <w:spacing w:before="60" w:after="60"/>
              <w:rPr>
                <w:rFonts w:cs="Arial"/>
                <w:sz w:val="18"/>
                <w:szCs w:val="18"/>
              </w:rPr>
            </w:pPr>
          </w:p>
        </w:tc>
        <w:tc>
          <w:tcPr>
            <w:tcW w:w="1276" w:type="dxa"/>
            <w:vMerge/>
          </w:tcPr>
          <w:p w14:paraId="4B2BF37F" w14:textId="77777777" w:rsidR="00001824" w:rsidRPr="009873CD" w:rsidRDefault="00001824" w:rsidP="004A4026">
            <w:pPr>
              <w:spacing w:before="60" w:after="60"/>
              <w:rPr>
                <w:rFonts w:cs="Arial"/>
                <w:sz w:val="18"/>
                <w:szCs w:val="18"/>
              </w:rPr>
            </w:pPr>
          </w:p>
        </w:tc>
        <w:tc>
          <w:tcPr>
            <w:tcW w:w="2652" w:type="dxa"/>
            <w:vMerge/>
          </w:tcPr>
          <w:p w14:paraId="70291CFC" w14:textId="77777777" w:rsidR="00001824" w:rsidRPr="009873CD" w:rsidRDefault="00001824" w:rsidP="004A4026">
            <w:pPr>
              <w:tabs>
                <w:tab w:val="right" w:pos="10938"/>
              </w:tabs>
              <w:spacing w:before="60" w:after="60"/>
              <w:rPr>
                <w:rFonts w:cs="Arial"/>
                <w:sz w:val="18"/>
                <w:szCs w:val="18"/>
              </w:rPr>
            </w:pPr>
          </w:p>
        </w:tc>
        <w:tc>
          <w:tcPr>
            <w:tcW w:w="749" w:type="dxa"/>
            <w:gridSpan w:val="3"/>
            <w:tcBorders>
              <w:top w:val="single" w:sz="4" w:space="0" w:color="auto"/>
              <w:right w:val="nil"/>
            </w:tcBorders>
            <w:vAlign w:val="center"/>
          </w:tcPr>
          <w:p w14:paraId="7449E52E"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51EA1CC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7C43FF41" wp14:editId="57A45DBE">
                  <wp:extent cx="2722245" cy="531495"/>
                  <wp:effectExtent l="0" t="0" r="1905" b="1905"/>
                  <wp:docPr id="29" name="Picture 29"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p>
          <w:p w14:paraId="1D5FF7DC"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tcBorders>
            <w:vAlign w:val="center"/>
          </w:tcPr>
          <w:p w14:paraId="05B4716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1 s</w:t>
            </w:r>
          </w:p>
        </w:tc>
        <w:tc>
          <w:tcPr>
            <w:tcW w:w="2863" w:type="dxa"/>
            <w:vMerge/>
          </w:tcPr>
          <w:p w14:paraId="766FB5B6" w14:textId="77777777" w:rsidR="00001824" w:rsidRPr="009873CD" w:rsidRDefault="00001824" w:rsidP="004A4026">
            <w:pPr>
              <w:spacing w:before="60" w:after="60"/>
              <w:rPr>
                <w:rFonts w:cs="Arial"/>
                <w:sz w:val="18"/>
                <w:szCs w:val="18"/>
              </w:rPr>
            </w:pPr>
          </w:p>
        </w:tc>
      </w:tr>
      <w:tr w:rsidR="00001824" w:rsidRPr="009873CD" w14:paraId="1B206F05" w14:textId="77777777" w:rsidTr="009873CD">
        <w:trPr>
          <w:cantSplit/>
        </w:trPr>
        <w:tc>
          <w:tcPr>
            <w:tcW w:w="533" w:type="dxa"/>
            <w:vMerge w:val="restart"/>
          </w:tcPr>
          <w:p w14:paraId="7596F96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10</w:t>
            </w:r>
          </w:p>
        </w:tc>
        <w:tc>
          <w:tcPr>
            <w:tcW w:w="1560" w:type="dxa"/>
            <w:vMerge w:val="restart"/>
          </w:tcPr>
          <w:p w14:paraId="3BEA9D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ALTERNATING LIGHT</w:t>
            </w:r>
          </w:p>
        </w:tc>
        <w:tc>
          <w:tcPr>
            <w:tcW w:w="1276" w:type="dxa"/>
            <w:vMerge w:val="restart"/>
          </w:tcPr>
          <w:p w14:paraId="329E14D5" w14:textId="77777777" w:rsidR="00001824" w:rsidRPr="009873CD" w:rsidRDefault="00001824" w:rsidP="004A4026">
            <w:pPr>
              <w:spacing w:before="60" w:after="60" w:line="240" w:lineRule="exact"/>
              <w:rPr>
                <w:rFonts w:cs="Arial"/>
                <w:sz w:val="18"/>
                <w:szCs w:val="18"/>
              </w:rPr>
            </w:pPr>
            <w:r w:rsidRPr="009873CD">
              <w:rPr>
                <w:rFonts w:cs="Arial"/>
                <w:sz w:val="18"/>
                <w:szCs w:val="18"/>
              </w:rPr>
              <w:t>Al##</w:t>
            </w:r>
          </w:p>
          <w:p w14:paraId="7591FEA6"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A1WR</w:t>
            </w:r>
          </w:p>
        </w:tc>
        <w:tc>
          <w:tcPr>
            <w:tcW w:w="2652" w:type="dxa"/>
            <w:vMerge w:val="restart"/>
          </w:tcPr>
          <w:p w14:paraId="7CE32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different colours alternately.</w:t>
            </w:r>
          </w:p>
        </w:tc>
        <w:tc>
          <w:tcPr>
            <w:tcW w:w="5966" w:type="dxa"/>
            <w:gridSpan w:val="5"/>
            <w:tcBorders>
              <w:bottom w:val="nil"/>
            </w:tcBorders>
          </w:tcPr>
          <w:p w14:paraId="324BCF5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This class of light character should be used with care, and efforts should be made to ensure that the different colours appear equally visible to an observer.</w:t>
            </w:r>
          </w:p>
        </w:tc>
        <w:tc>
          <w:tcPr>
            <w:tcW w:w="2863" w:type="dxa"/>
            <w:vMerge w:val="restart"/>
          </w:tcPr>
          <w:p w14:paraId="6B724DD2" w14:textId="77777777" w:rsidR="00001824" w:rsidRPr="009873CD" w:rsidRDefault="00001824" w:rsidP="004A4026">
            <w:pPr>
              <w:spacing w:before="60" w:after="60" w:line="240" w:lineRule="exact"/>
              <w:rPr>
                <w:rFonts w:cs="Arial"/>
                <w:sz w:val="18"/>
                <w:szCs w:val="18"/>
              </w:rPr>
            </w:pPr>
          </w:p>
        </w:tc>
      </w:tr>
      <w:tr w:rsidR="00001824" w:rsidRPr="009873CD" w14:paraId="4A37CDB1" w14:textId="77777777" w:rsidTr="009873CD">
        <w:trPr>
          <w:cantSplit/>
        </w:trPr>
        <w:tc>
          <w:tcPr>
            <w:tcW w:w="533" w:type="dxa"/>
            <w:vMerge/>
          </w:tcPr>
          <w:p w14:paraId="464FE4DD"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020BC828" w14:textId="77777777" w:rsidR="00001824" w:rsidRPr="009873CD" w:rsidRDefault="00001824" w:rsidP="004A4026">
            <w:pPr>
              <w:tabs>
                <w:tab w:val="right" w:pos="10938"/>
              </w:tabs>
              <w:spacing w:before="60" w:after="60"/>
              <w:rPr>
                <w:rFonts w:cs="Arial"/>
                <w:sz w:val="18"/>
                <w:szCs w:val="18"/>
              </w:rPr>
            </w:pPr>
          </w:p>
        </w:tc>
        <w:tc>
          <w:tcPr>
            <w:tcW w:w="1276" w:type="dxa"/>
            <w:vMerge/>
          </w:tcPr>
          <w:p w14:paraId="190A6027" w14:textId="77777777" w:rsidR="00001824" w:rsidRPr="009873CD" w:rsidRDefault="00001824" w:rsidP="004A4026">
            <w:pPr>
              <w:spacing w:before="60" w:after="60"/>
              <w:rPr>
                <w:rFonts w:cs="Arial"/>
                <w:sz w:val="18"/>
                <w:szCs w:val="18"/>
              </w:rPr>
            </w:pPr>
          </w:p>
        </w:tc>
        <w:tc>
          <w:tcPr>
            <w:tcW w:w="2652" w:type="dxa"/>
            <w:vMerge/>
          </w:tcPr>
          <w:p w14:paraId="3E1785CC"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2774B47C" w14:textId="77777777" w:rsidR="00001824" w:rsidRPr="009873CD" w:rsidRDefault="00001824" w:rsidP="004A4026">
            <w:pPr>
              <w:spacing w:after="60"/>
              <w:ind w:left="-113" w:right="-113"/>
              <w:jc w:val="center"/>
              <w:rPr>
                <w:rFonts w:cs="Arial"/>
                <w:sz w:val="18"/>
                <w:szCs w:val="18"/>
              </w:rPr>
            </w:pPr>
            <w:r w:rsidRPr="009873CD">
              <w:rPr>
                <w:rFonts w:cs="Arial"/>
                <w:sz w:val="18"/>
                <w:szCs w:val="18"/>
              </w:rPr>
              <w:t>AlWR</w:t>
            </w:r>
          </w:p>
        </w:tc>
        <w:tc>
          <w:tcPr>
            <w:tcW w:w="4261" w:type="dxa"/>
            <w:gridSpan w:val="2"/>
            <w:tcBorders>
              <w:top w:val="nil"/>
              <w:left w:val="nil"/>
              <w:bottom w:val="single" w:sz="4" w:space="0" w:color="auto"/>
              <w:right w:val="nil"/>
            </w:tcBorders>
            <w:vAlign w:val="center"/>
          </w:tcPr>
          <w:p w14:paraId="433CB69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val="en-IE" w:eastAsia="en-IE"/>
              </w:rPr>
              <w:drawing>
                <wp:inline distT="0" distB="0" distL="0" distR="0" wp14:anchorId="57AD290C" wp14:editId="290CA833">
                  <wp:extent cx="2732405" cy="531495"/>
                  <wp:effectExtent l="0" t="0" r="0" b="1905"/>
                  <wp:docPr id="28" name="Picture 28"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0B349107"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d = 2 s;   p = 4 s</w:t>
            </w:r>
          </w:p>
        </w:tc>
        <w:tc>
          <w:tcPr>
            <w:tcW w:w="966" w:type="dxa"/>
            <w:tcBorders>
              <w:top w:val="nil"/>
              <w:left w:val="nil"/>
              <w:bottom w:val="single" w:sz="4" w:space="0" w:color="auto"/>
            </w:tcBorders>
            <w:vAlign w:val="center"/>
          </w:tcPr>
          <w:p w14:paraId="7AAC5D6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l </w:t>
            </w:r>
            <w:r w:rsidRPr="009873CD">
              <w:rPr>
                <w:rFonts w:cs="Arial"/>
                <w:sz w:val="18"/>
                <w:szCs w:val="18"/>
              </w:rPr>
              <w:sym w:font="Symbol" w:char="F040"/>
            </w:r>
            <w:r w:rsidRPr="009873CD">
              <w:rPr>
                <w:rFonts w:cs="Arial"/>
                <w:sz w:val="18"/>
                <w:szCs w:val="18"/>
              </w:rPr>
              <w:t xml:space="preserve"> d</w:t>
            </w:r>
            <w:r w:rsidRPr="009873CD">
              <w:rPr>
                <w:rFonts w:cs="Arial"/>
                <w:sz w:val="18"/>
                <w:szCs w:val="18"/>
              </w:rPr>
              <w:br/>
            </w:r>
          </w:p>
        </w:tc>
        <w:tc>
          <w:tcPr>
            <w:tcW w:w="2863" w:type="dxa"/>
            <w:vMerge/>
          </w:tcPr>
          <w:p w14:paraId="41894563" w14:textId="77777777" w:rsidR="00001824" w:rsidRPr="009873CD" w:rsidRDefault="00001824" w:rsidP="004A4026">
            <w:pPr>
              <w:spacing w:before="60" w:after="60"/>
              <w:rPr>
                <w:rFonts w:cs="Arial"/>
                <w:sz w:val="18"/>
                <w:szCs w:val="18"/>
              </w:rPr>
            </w:pPr>
          </w:p>
        </w:tc>
      </w:tr>
      <w:tr w:rsidR="00001824" w:rsidRPr="009873CD" w14:paraId="326CB6D1" w14:textId="77777777" w:rsidTr="009873CD">
        <w:trPr>
          <w:cantSplit/>
        </w:trPr>
        <w:tc>
          <w:tcPr>
            <w:tcW w:w="533" w:type="dxa"/>
          </w:tcPr>
          <w:p w14:paraId="5A5E25FD" w14:textId="3B8F9312" w:rsidR="004A4026" w:rsidRPr="009873CD" w:rsidRDefault="006839A8" w:rsidP="004A4026">
            <w:pPr>
              <w:tabs>
                <w:tab w:val="right" w:pos="10938"/>
              </w:tabs>
              <w:spacing w:before="60" w:after="60"/>
              <w:rPr>
                <w:rFonts w:cs="Arial"/>
                <w:sz w:val="18"/>
                <w:szCs w:val="18"/>
                <w:shd w:val="clear" w:color="auto" w:fill="00FF00"/>
              </w:rPr>
            </w:pPr>
            <w:r>
              <w:rPr>
                <w:rFonts w:cs="Arial"/>
                <w:sz w:val="18"/>
                <w:szCs w:val="18"/>
              </w:rPr>
              <w:lastRenderedPageBreak/>
              <w:t>11</w:t>
            </w:r>
          </w:p>
        </w:tc>
        <w:tc>
          <w:tcPr>
            <w:tcW w:w="1560" w:type="dxa"/>
          </w:tcPr>
          <w:p w14:paraId="68E443BC"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OCCULTING ALTERNATING LIGHT</w:t>
            </w:r>
          </w:p>
        </w:tc>
        <w:tc>
          <w:tcPr>
            <w:tcW w:w="1276" w:type="dxa"/>
          </w:tcPr>
          <w:p w14:paraId="1807618F" w14:textId="3F817383" w:rsidR="00001824" w:rsidRPr="009873CD" w:rsidRDefault="00001824" w:rsidP="004A4026">
            <w:pPr>
              <w:spacing w:before="60" w:after="60"/>
              <w:rPr>
                <w:rFonts w:cs="Arial"/>
                <w:sz w:val="18"/>
                <w:szCs w:val="18"/>
              </w:rPr>
            </w:pPr>
            <w:r w:rsidRPr="009873CD">
              <w:rPr>
                <w:rFonts w:cs="Arial"/>
                <w:sz w:val="18"/>
                <w:szCs w:val="18"/>
              </w:rPr>
              <w:t>OAL</w:t>
            </w:r>
          </w:p>
        </w:tc>
        <w:tc>
          <w:tcPr>
            <w:tcW w:w="2652" w:type="dxa"/>
          </w:tcPr>
          <w:p w14:paraId="6E3671C1"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lang w:eastAsia="ja-JP"/>
              </w:rPr>
              <w:t>A light showing different colours alternately and a light in which the total duration of light in an period is longer than the total duration of darkness and the intervals of darkness (eclipses) are of equal duration</w:t>
            </w:r>
          </w:p>
        </w:tc>
        <w:tc>
          <w:tcPr>
            <w:tcW w:w="739" w:type="dxa"/>
            <w:gridSpan w:val="2"/>
            <w:tcBorders>
              <w:top w:val="nil"/>
              <w:right w:val="nil"/>
            </w:tcBorders>
            <w:vAlign w:val="center"/>
          </w:tcPr>
          <w:p w14:paraId="39B6EBE7" w14:textId="77777777" w:rsidR="00001824" w:rsidRPr="009873CD" w:rsidRDefault="00001824" w:rsidP="004A4026">
            <w:pPr>
              <w:spacing w:after="60"/>
              <w:ind w:left="-113" w:right="-113"/>
              <w:jc w:val="center"/>
              <w:rPr>
                <w:rFonts w:cs="Arial"/>
                <w:sz w:val="18"/>
                <w:szCs w:val="18"/>
              </w:rPr>
            </w:pPr>
          </w:p>
        </w:tc>
        <w:tc>
          <w:tcPr>
            <w:tcW w:w="4261" w:type="dxa"/>
            <w:gridSpan w:val="2"/>
            <w:tcBorders>
              <w:top w:val="nil"/>
              <w:left w:val="nil"/>
              <w:right w:val="nil"/>
            </w:tcBorders>
            <w:vAlign w:val="center"/>
          </w:tcPr>
          <w:p w14:paraId="3984E13F"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sz w:val="18"/>
                <w:szCs w:val="18"/>
                <w:lang w:eastAsia="ja-JP"/>
              </w:rPr>
              <w:t>This class of light is particular to the use of Emergency Wreck Marking, and efforts should be made to ensure that the different colours appear equally visible to an observer.</w:t>
            </w:r>
          </w:p>
          <w:p w14:paraId="39C2100B"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noProof/>
                <w:sz w:val="18"/>
                <w:szCs w:val="18"/>
                <w:lang w:val="en-IE" w:eastAsia="en-IE"/>
              </w:rPr>
              <w:drawing>
                <wp:inline distT="0" distB="0" distL="0" distR="0" wp14:anchorId="659D6326" wp14:editId="61F1929A">
                  <wp:extent cx="1458595" cy="492760"/>
                  <wp:effectExtent l="0" t="0" r="8255" b="2540"/>
                  <wp:docPr id="31" name="Picture 31"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14:paraId="64EE4DE3" w14:textId="77777777" w:rsidR="00001824" w:rsidRPr="009873CD" w:rsidRDefault="00001824" w:rsidP="004A4026">
            <w:pPr>
              <w:tabs>
                <w:tab w:val="right" w:pos="10938"/>
              </w:tabs>
              <w:spacing w:after="60"/>
              <w:ind w:left="-113" w:right="-113"/>
              <w:jc w:val="center"/>
              <w:rPr>
                <w:rFonts w:cs="Arial"/>
                <w:sz w:val="18"/>
                <w:szCs w:val="18"/>
                <w:lang w:eastAsia="ja-JP"/>
              </w:rPr>
            </w:pPr>
          </w:p>
          <w:p w14:paraId="252ED9C7" w14:textId="77777777" w:rsidR="00001824" w:rsidRPr="009873CD" w:rsidRDefault="00001824" w:rsidP="004A4026">
            <w:pPr>
              <w:tabs>
                <w:tab w:val="right" w:pos="10938"/>
              </w:tabs>
              <w:spacing w:after="60"/>
              <w:ind w:left="-113" w:right="-113"/>
              <w:jc w:val="center"/>
              <w:rPr>
                <w:rFonts w:cs="Arial"/>
                <w:sz w:val="18"/>
                <w:szCs w:val="18"/>
              </w:rPr>
            </w:pPr>
          </w:p>
        </w:tc>
        <w:tc>
          <w:tcPr>
            <w:tcW w:w="966" w:type="dxa"/>
            <w:tcBorders>
              <w:top w:val="nil"/>
              <w:left w:val="nil"/>
            </w:tcBorders>
            <w:vAlign w:val="center"/>
          </w:tcPr>
          <w:p w14:paraId="116578BE"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tcPr>
          <w:p w14:paraId="7CD5D581" w14:textId="77777777" w:rsidR="00001824" w:rsidRPr="009873CD" w:rsidRDefault="00001824" w:rsidP="004A4026">
            <w:pPr>
              <w:pStyle w:val="BodyText"/>
              <w:rPr>
                <w:rFonts w:cs="Arial"/>
                <w:sz w:val="18"/>
                <w:szCs w:val="18"/>
                <w:lang w:eastAsia="ja-JP"/>
              </w:rPr>
            </w:pPr>
            <w:r w:rsidRPr="009873CD">
              <w:rPr>
                <w:rFonts w:cs="Arial"/>
                <w:sz w:val="18"/>
                <w:szCs w:val="18"/>
                <w:lang w:eastAsia="ja-JP"/>
              </w:rPr>
              <w:t>An Occulting-Alternating Blue and Yellow light indicates an Emergency Wreck Marking Buoy mark.</w:t>
            </w:r>
          </w:p>
        </w:tc>
      </w:tr>
    </w:tbl>
    <w:p w14:paraId="0FAE3AA2" w14:textId="77777777" w:rsidR="00001824" w:rsidRPr="00001824" w:rsidRDefault="00001824" w:rsidP="00001824">
      <w:pPr>
        <w:pStyle w:val="BodyText"/>
      </w:pPr>
    </w:p>
    <w:p w14:paraId="2A0C1000" w14:textId="77777777" w:rsidR="0010196B" w:rsidRDefault="0010196B">
      <w:pPr>
        <w:rPr>
          <w:b/>
          <w:sz w:val="28"/>
          <w:szCs w:val="28"/>
        </w:rPr>
      </w:pPr>
      <w:r>
        <w:br w:type="page"/>
      </w:r>
    </w:p>
    <w:p w14:paraId="2BCE9DDA" w14:textId="77777777" w:rsidR="00B36C94" w:rsidRPr="00865214" w:rsidRDefault="00865214" w:rsidP="00865214">
      <w:pPr>
        <w:pStyle w:val="Appendix"/>
      </w:pPr>
      <w:bookmarkStart w:id="119" w:name="_Toc196645208"/>
      <w:r w:rsidRPr="00865214">
        <w:lastRenderedPageBreak/>
        <w:t>RHYTHMIC CHARACTERS OF THE LIGHTS IN THE IALA MARITIME BUOYAGE SISTEM</w:t>
      </w:r>
      <w:bookmarkEnd w:id="119"/>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073"/>
        <w:gridCol w:w="7049"/>
      </w:tblGrid>
      <w:tr w:rsidR="00865214" w:rsidRPr="00C7179A" w14:paraId="343BDD30" w14:textId="77777777" w:rsidTr="00865214">
        <w:trPr>
          <w:cantSplit/>
          <w:trHeight w:val="134"/>
        </w:trPr>
        <w:tc>
          <w:tcPr>
            <w:tcW w:w="1548" w:type="dxa"/>
            <w:vAlign w:val="center"/>
          </w:tcPr>
          <w:p w14:paraId="308A8379"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Mark</w:t>
            </w:r>
          </w:p>
        </w:tc>
        <w:tc>
          <w:tcPr>
            <w:tcW w:w="6073" w:type="dxa"/>
            <w:vAlign w:val="center"/>
          </w:tcPr>
          <w:p w14:paraId="4CE2732D"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Rhythmic character of the light</w:t>
            </w:r>
          </w:p>
        </w:tc>
        <w:tc>
          <w:tcPr>
            <w:tcW w:w="7049" w:type="dxa"/>
            <w:vAlign w:val="center"/>
          </w:tcPr>
          <w:p w14:paraId="2669645C"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Remarks and further recommendations</w:t>
            </w:r>
          </w:p>
        </w:tc>
      </w:tr>
      <w:tr w:rsidR="00865214" w:rsidRPr="00C7179A" w14:paraId="35033CDC" w14:textId="77777777" w:rsidTr="00865214">
        <w:trPr>
          <w:cantSplit/>
        </w:trPr>
        <w:tc>
          <w:tcPr>
            <w:tcW w:w="1548" w:type="dxa"/>
            <w:vAlign w:val="center"/>
          </w:tcPr>
          <w:p w14:paraId="77A14404" w14:textId="77777777" w:rsidR="00865214" w:rsidRPr="00C7179A" w:rsidRDefault="00865214" w:rsidP="00865214">
            <w:pPr>
              <w:tabs>
                <w:tab w:val="right" w:pos="10938"/>
              </w:tabs>
              <w:spacing w:beforeLines="60" w:before="144" w:afterLines="60" w:after="144" w:line="240" w:lineRule="exact"/>
              <w:jc w:val="center"/>
              <w:rPr>
                <w:sz w:val="18"/>
                <w:szCs w:val="18"/>
              </w:rPr>
            </w:pPr>
            <w:r w:rsidRPr="00C7179A">
              <w:rPr>
                <w:sz w:val="18"/>
                <w:szCs w:val="18"/>
              </w:rPr>
              <w:t>LATERAL</w:t>
            </w:r>
          </w:p>
        </w:tc>
        <w:tc>
          <w:tcPr>
            <w:tcW w:w="6073" w:type="dxa"/>
            <w:vAlign w:val="center"/>
          </w:tcPr>
          <w:p w14:paraId="00BB3588"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All recommended classes of rhythmic character</w:t>
            </w:r>
            <w:r w:rsidRPr="00C7179A">
              <w:rPr>
                <w:rStyle w:val="FootnoteReference"/>
                <w:szCs w:val="18"/>
              </w:rPr>
              <w:footnoteReference w:id="2"/>
            </w:r>
            <w:r w:rsidRPr="00C7179A">
              <w:rPr>
                <w:sz w:val="18"/>
                <w:szCs w:val="18"/>
              </w:rPr>
              <w:t>, but a composite group flashing light with a group of (2+1) flashes is solely assigned to modified lateral marks that indicate preferred channels.</w:t>
            </w:r>
          </w:p>
        </w:tc>
        <w:tc>
          <w:tcPr>
            <w:tcW w:w="7049" w:type="dxa"/>
            <w:vAlign w:val="center"/>
          </w:tcPr>
          <w:p w14:paraId="2901616C" w14:textId="77777777" w:rsidR="00865214" w:rsidRPr="00C7179A" w:rsidRDefault="00865214" w:rsidP="00865214">
            <w:pPr>
              <w:spacing w:beforeLines="60" w:before="144" w:afterLines="60" w:after="144" w:line="240" w:lineRule="exact"/>
              <w:rPr>
                <w:sz w:val="18"/>
                <w:szCs w:val="18"/>
              </w:rPr>
            </w:pPr>
            <w:r w:rsidRPr="00C7179A">
              <w:rPr>
                <w:sz w:val="18"/>
                <w:szCs w:val="18"/>
              </w:rPr>
              <w:t>Only the colours Red and Green are used.</w:t>
            </w:r>
          </w:p>
        </w:tc>
      </w:tr>
      <w:tr w:rsidR="00865214" w:rsidRPr="00C7179A" w14:paraId="580B5603" w14:textId="77777777" w:rsidTr="00865214">
        <w:trPr>
          <w:cantSplit/>
          <w:trHeight w:val="638"/>
        </w:trPr>
        <w:tc>
          <w:tcPr>
            <w:tcW w:w="1548" w:type="dxa"/>
            <w:vAlign w:val="center"/>
          </w:tcPr>
          <w:p w14:paraId="584293FB" w14:textId="77777777" w:rsidR="00865214" w:rsidRPr="00C7179A" w:rsidRDefault="00865214" w:rsidP="00865214">
            <w:pPr>
              <w:tabs>
                <w:tab w:val="right" w:pos="10938"/>
              </w:tabs>
              <w:spacing w:beforeLines="60" w:before="144" w:afterLines="60" w:after="144" w:line="240" w:lineRule="exact"/>
              <w:ind w:right="-108"/>
              <w:jc w:val="center"/>
              <w:rPr>
                <w:sz w:val="18"/>
                <w:szCs w:val="18"/>
              </w:rPr>
            </w:pPr>
            <w:r w:rsidRPr="00C7179A">
              <w:rPr>
                <w:sz w:val="18"/>
                <w:szCs w:val="18"/>
              </w:rPr>
              <w:t>Modified lateral</w:t>
            </w:r>
            <w:r w:rsidRPr="00C7179A">
              <w:rPr>
                <w:sz w:val="18"/>
                <w:szCs w:val="18"/>
              </w:rPr>
              <w:br/>
              <w:t>(preferred channel)</w:t>
            </w:r>
          </w:p>
        </w:tc>
        <w:tc>
          <w:tcPr>
            <w:tcW w:w="6073" w:type="dxa"/>
            <w:vAlign w:val="center"/>
          </w:tcPr>
          <w:p w14:paraId="0D33F464"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Composite group flashing light with a group of (2+1) flashes, in a period of not more than 16 s.</w:t>
            </w:r>
          </w:p>
        </w:tc>
        <w:tc>
          <w:tcPr>
            <w:tcW w:w="7049" w:type="dxa"/>
            <w:vAlign w:val="center"/>
          </w:tcPr>
          <w:p w14:paraId="1D336736" w14:textId="77777777" w:rsidR="00865214" w:rsidRPr="00C7179A" w:rsidRDefault="00865214" w:rsidP="00865214">
            <w:pPr>
              <w:spacing w:beforeLines="60" w:before="144" w:afterLines="60" w:after="144" w:line="240" w:lineRule="exact"/>
              <w:rPr>
                <w:sz w:val="18"/>
                <w:szCs w:val="18"/>
              </w:rPr>
            </w:pPr>
          </w:p>
        </w:tc>
      </w:tr>
      <w:tr w:rsidR="00865214" w:rsidRPr="00C7179A" w14:paraId="1AE5837C" w14:textId="77777777" w:rsidTr="00865214">
        <w:trPr>
          <w:cantSplit/>
          <w:trHeight w:val="404"/>
        </w:trPr>
        <w:tc>
          <w:tcPr>
            <w:tcW w:w="1548" w:type="dxa"/>
            <w:vAlign w:val="center"/>
          </w:tcPr>
          <w:p w14:paraId="45EF914C"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CARDINAL</w:t>
            </w:r>
          </w:p>
        </w:tc>
        <w:tc>
          <w:tcPr>
            <w:tcW w:w="6073" w:type="dxa"/>
            <w:vAlign w:val="center"/>
          </w:tcPr>
          <w:p w14:paraId="12A5F325" w14:textId="77777777" w:rsidR="00865214" w:rsidRPr="00C7179A" w:rsidRDefault="00865214" w:rsidP="00865214">
            <w:pPr>
              <w:tabs>
                <w:tab w:val="left" w:pos="0"/>
              </w:tabs>
              <w:spacing w:beforeLines="60" w:before="144" w:afterLines="60" w:after="144" w:line="240" w:lineRule="exact"/>
              <w:rPr>
                <w:sz w:val="18"/>
              </w:rPr>
            </w:pPr>
          </w:p>
        </w:tc>
        <w:tc>
          <w:tcPr>
            <w:tcW w:w="7049" w:type="dxa"/>
            <w:vAlign w:val="center"/>
          </w:tcPr>
          <w:p w14:paraId="036D8074"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2AC98AAF" w14:textId="77777777" w:rsidTr="00865214">
        <w:trPr>
          <w:cantSplit/>
        </w:trPr>
        <w:tc>
          <w:tcPr>
            <w:tcW w:w="1548" w:type="dxa"/>
            <w:vAlign w:val="center"/>
          </w:tcPr>
          <w:p w14:paraId="71F1FF5D"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North cardinal</w:t>
            </w:r>
          </w:p>
        </w:tc>
        <w:tc>
          <w:tcPr>
            <w:tcW w:w="6073" w:type="dxa"/>
            <w:vAlign w:val="center"/>
          </w:tcPr>
          <w:p w14:paraId="6BDE9263" w14:textId="77777777" w:rsidR="00865214" w:rsidRPr="00C7179A" w:rsidRDefault="00865214" w:rsidP="00865214">
            <w:pPr>
              <w:tabs>
                <w:tab w:val="left" w:pos="278"/>
              </w:tabs>
              <w:spacing w:beforeLines="60" w:before="144" w:afterLines="60" w:after="144" w:line="240" w:lineRule="exact"/>
              <w:rPr>
                <w:sz w:val="18"/>
              </w:rPr>
            </w:pPr>
            <w:r w:rsidRPr="00C7179A">
              <w:rPr>
                <w:sz w:val="18"/>
              </w:rPr>
              <w:t>(a) Continuous very quick light.</w:t>
            </w:r>
          </w:p>
          <w:p w14:paraId="54A2C6B1" w14:textId="77777777" w:rsidR="00865214" w:rsidRPr="00C7179A" w:rsidRDefault="00865214" w:rsidP="00865214">
            <w:pPr>
              <w:tabs>
                <w:tab w:val="left" w:pos="0"/>
              </w:tabs>
              <w:spacing w:beforeLines="60" w:before="144" w:afterLines="60" w:after="144" w:line="240" w:lineRule="exact"/>
              <w:rPr>
                <w:sz w:val="18"/>
              </w:rPr>
            </w:pPr>
            <w:r w:rsidRPr="00C7179A">
              <w:rPr>
                <w:sz w:val="18"/>
              </w:rPr>
              <w:t>(b) Continuous quick light.</w:t>
            </w:r>
          </w:p>
        </w:tc>
        <w:tc>
          <w:tcPr>
            <w:tcW w:w="7049" w:type="dxa"/>
            <w:vAlign w:val="center"/>
          </w:tcPr>
          <w:p w14:paraId="03AD4F58" w14:textId="77777777" w:rsidR="00865214" w:rsidRPr="00C7179A" w:rsidRDefault="00865214" w:rsidP="00865214">
            <w:pPr>
              <w:spacing w:beforeLines="60" w:before="144" w:afterLines="60" w:after="144" w:line="240" w:lineRule="exact"/>
              <w:rPr>
                <w:sz w:val="18"/>
              </w:rPr>
            </w:pPr>
          </w:p>
        </w:tc>
      </w:tr>
      <w:tr w:rsidR="00865214" w:rsidRPr="00C7179A" w14:paraId="513CEC62" w14:textId="77777777" w:rsidTr="00865214">
        <w:trPr>
          <w:cantSplit/>
        </w:trPr>
        <w:tc>
          <w:tcPr>
            <w:tcW w:w="1548" w:type="dxa"/>
            <w:vAlign w:val="center"/>
          </w:tcPr>
          <w:p w14:paraId="10DA1965"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East cardinal</w:t>
            </w:r>
          </w:p>
        </w:tc>
        <w:tc>
          <w:tcPr>
            <w:tcW w:w="6073" w:type="dxa"/>
            <w:vAlign w:val="center"/>
          </w:tcPr>
          <w:p w14:paraId="1A0CE58D"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three flashes, in a period of 5 s.</w:t>
            </w:r>
          </w:p>
          <w:p w14:paraId="7BCF0BFD"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three flashes, in a period of 10 s.</w:t>
            </w:r>
          </w:p>
        </w:tc>
        <w:tc>
          <w:tcPr>
            <w:tcW w:w="7049" w:type="dxa"/>
            <w:vAlign w:val="center"/>
          </w:tcPr>
          <w:p w14:paraId="510BEAD6" w14:textId="77777777" w:rsidR="00865214" w:rsidRPr="00C7179A" w:rsidRDefault="00865214" w:rsidP="00865214">
            <w:pPr>
              <w:spacing w:beforeLines="60" w:before="144" w:afterLines="60" w:after="144" w:line="240" w:lineRule="exact"/>
              <w:rPr>
                <w:sz w:val="18"/>
              </w:rPr>
            </w:pPr>
          </w:p>
        </w:tc>
      </w:tr>
      <w:tr w:rsidR="00865214" w:rsidRPr="00C7179A" w14:paraId="0F4302AB" w14:textId="77777777" w:rsidTr="00865214">
        <w:trPr>
          <w:cantSplit/>
        </w:trPr>
        <w:tc>
          <w:tcPr>
            <w:tcW w:w="1548" w:type="dxa"/>
            <w:vAlign w:val="center"/>
          </w:tcPr>
          <w:p w14:paraId="294540D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South cardinal</w:t>
            </w:r>
          </w:p>
        </w:tc>
        <w:tc>
          <w:tcPr>
            <w:tcW w:w="6073" w:type="dxa"/>
            <w:vAlign w:val="center"/>
          </w:tcPr>
          <w:p w14:paraId="60D6799C"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six flashes followed by a long flash of not less than 2 s duration, in a period of 10 s.</w:t>
            </w:r>
          </w:p>
          <w:p w14:paraId="1F044445"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six flashes followed by a long flash of not less than 2 s duration, in a period of 15 s.</w:t>
            </w:r>
          </w:p>
        </w:tc>
        <w:tc>
          <w:tcPr>
            <w:tcW w:w="7049" w:type="dxa"/>
            <w:vAlign w:val="center"/>
          </w:tcPr>
          <w:p w14:paraId="01BBC271" w14:textId="77777777" w:rsidR="00865214" w:rsidRPr="00C7179A" w:rsidRDefault="00865214" w:rsidP="00865214">
            <w:pPr>
              <w:spacing w:beforeLines="60" w:before="144" w:afterLines="60" w:after="144" w:line="240" w:lineRule="exact"/>
              <w:rPr>
                <w:sz w:val="18"/>
              </w:rPr>
            </w:pPr>
            <w:r w:rsidRPr="00C7179A">
              <w:rPr>
                <w:sz w:val="18"/>
              </w:rPr>
              <w:t>The duration of the eclipse immediately preceding a long flash should be equal to the duration of the eclipses between the flashes at the very quick rate.</w:t>
            </w:r>
          </w:p>
          <w:p w14:paraId="1B1F2572" w14:textId="77777777" w:rsidR="00865214" w:rsidRPr="00C7179A" w:rsidRDefault="00865214" w:rsidP="00865214">
            <w:pPr>
              <w:spacing w:beforeLines="60" w:before="144" w:afterLines="60" w:after="144" w:line="240" w:lineRule="exact"/>
              <w:rPr>
                <w:sz w:val="18"/>
              </w:rPr>
            </w:pPr>
            <w:r w:rsidRPr="00C7179A">
              <w:rPr>
                <w:sz w:val="18"/>
              </w:rPr>
              <w:t xml:space="preserve">The duration of a long flash should not be greater than the duration of the eclipse immediately following the long flash. </w:t>
            </w:r>
          </w:p>
          <w:p w14:paraId="14EC4955" w14:textId="77777777" w:rsidR="00865214" w:rsidRPr="00C7179A" w:rsidRDefault="00865214" w:rsidP="00865214">
            <w:pPr>
              <w:spacing w:beforeLines="60" w:before="144" w:afterLines="60" w:after="144" w:line="240" w:lineRule="exact"/>
              <w:rPr>
                <w:sz w:val="18"/>
              </w:rPr>
            </w:pPr>
            <w:r w:rsidRPr="00C7179A">
              <w:rPr>
                <w:sz w:val="18"/>
              </w:rPr>
              <w:t xml:space="preserve">The duration of the eclipse immediately preceding a long flash should be equal to the duration of the eclipses between the flashes at the quick rate. </w:t>
            </w:r>
          </w:p>
          <w:p w14:paraId="47C5EDDD" w14:textId="77777777" w:rsidR="00865214" w:rsidRPr="00C7179A" w:rsidRDefault="00865214" w:rsidP="00865214">
            <w:pPr>
              <w:spacing w:beforeLines="60" w:before="144" w:afterLines="60" w:after="144" w:line="240" w:lineRule="exact"/>
              <w:rPr>
                <w:sz w:val="18"/>
              </w:rPr>
            </w:pPr>
            <w:r w:rsidRPr="00C7179A">
              <w:rPr>
                <w:sz w:val="18"/>
              </w:rPr>
              <w:t>The duration of a long flash should not be greater than the duration of the eclipse immediately following the long flash.</w:t>
            </w:r>
          </w:p>
        </w:tc>
      </w:tr>
      <w:tr w:rsidR="00865214" w:rsidRPr="00C7179A" w14:paraId="6DADDEAF" w14:textId="77777777" w:rsidTr="00865214">
        <w:trPr>
          <w:cantSplit/>
          <w:trHeight w:val="602"/>
        </w:trPr>
        <w:tc>
          <w:tcPr>
            <w:tcW w:w="1548" w:type="dxa"/>
            <w:vAlign w:val="center"/>
          </w:tcPr>
          <w:p w14:paraId="18CA034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lastRenderedPageBreak/>
              <w:t>West cardinal</w:t>
            </w:r>
          </w:p>
        </w:tc>
        <w:tc>
          <w:tcPr>
            <w:tcW w:w="6073" w:type="dxa"/>
            <w:vAlign w:val="center"/>
          </w:tcPr>
          <w:p w14:paraId="18EBCA1B"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nine flashes, in a period of 10 s.</w:t>
            </w:r>
          </w:p>
          <w:p w14:paraId="28B51A18"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nine flashes, in a period of 15 s.</w:t>
            </w:r>
          </w:p>
        </w:tc>
        <w:tc>
          <w:tcPr>
            <w:tcW w:w="7049" w:type="dxa"/>
            <w:vAlign w:val="center"/>
          </w:tcPr>
          <w:p w14:paraId="46B6CB9B" w14:textId="77777777" w:rsidR="00865214" w:rsidRPr="00C7179A" w:rsidRDefault="00865214" w:rsidP="00865214">
            <w:pPr>
              <w:spacing w:beforeLines="60" w:before="144" w:afterLines="60" w:after="144" w:line="240" w:lineRule="exact"/>
              <w:rPr>
                <w:sz w:val="18"/>
              </w:rPr>
            </w:pPr>
          </w:p>
        </w:tc>
      </w:tr>
      <w:tr w:rsidR="00865214" w:rsidRPr="00C7179A" w14:paraId="22951EBF" w14:textId="77777777" w:rsidTr="00865214">
        <w:trPr>
          <w:cantSplit/>
        </w:trPr>
        <w:tc>
          <w:tcPr>
            <w:tcW w:w="1548" w:type="dxa"/>
            <w:vAlign w:val="center"/>
          </w:tcPr>
          <w:p w14:paraId="4244D68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ISOLATED DANGER</w:t>
            </w:r>
          </w:p>
        </w:tc>
        <w:tc>
          <w:tcPr>
            <w:tcW w:w="6073" w:type="dxa"/>
            <w:vAlign w:val="center"/>
          </w:tcPr>
          <w:p w14:paraId="65E816DF"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two flashes, in a period of 5 s.</w:t>
            </w:r>
          </w:p>
          <w:p w14:paraId="13C24A92" w14:textId="77777777" w:rsidR="00865214" w:rsidRPr="00C7179A" w:rsidRDefault="00865214" w:rsidP="00865214">
            <w:pPr>
              <w:spacing w:beforeLines="60" w:before="144" w:afterLines="60" w:after="144" w:line="240" w:lineRule="exact"/>
              <w:rPr>
                <w:sz w:val="18"/>
              </w:rPr>
            </w:pPr>
            <w:r w:rsidRPr="00C7179A">
              <w:rPr>
                <w:sz w:val="18"/>
              </w:rPr>
              <w:t>(b) Group</w:t>
            </w:r>
            <w:r w:rsidRPr="00C7179A">
              <w:rPr>
                <w:sz w:val="18"/>
              </w:rPr>
              <w:noBreakHyphen/>
              <w:t>flashing light with a group of two flashes, in a period of 10 s.</w:t>
            </w:r>
          </w:p>
        </w:tc>
        <w:tc>
          <w:tcPr>
            <w:tcW w:w="7049" w:type="dxa"/>
            <w:vAlign w:val="center"/>
          </w:tcPr>
          <w:p w14:paraId="1FB3898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p w14:paraId="45B096C7" w14:textId="77777777" w:rsidR="00865214" w:rsidRPr="00C7179A" w:rsidRDefault="00865214" w:rsidP="00865214">
            <w:pPr>
              <w:spacing w:beforeLines="60" w:before="144" w:afterLines="60" w:after="144" w:line="240" w:lineRule="exact"/>
              <w:rPr>
                <w:sz w:val="18"/>
              </w:rPr>
            </w:pPr>
            <w:r w:rsidRPr="00C7179A">
              <w:rPr>
                <w:sz w:val="18"/>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865214" w:rsidRPr="00C7179A" w14:paraId="29E433A0" w14:textId="77777777" w:rsidTr="00865214">
        <w:trPr>
          <w:cantSplit/>
        </w:trPr>
        <w:tc>
          <w:tcPr>
            <w:tcW w:w="1548" w:type="dxa"/>
            <w:vAlign w:val="center"/>
          </w:tcPr>
          <w:p w14:paraId="4DC93FAE"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SAFE</w:t>
            </w:r>
            <w:r w:rsidRPr="00C7179A">
              <w:rPr>
                <w:sz w:val="18"/>
              </w:rPr>
              <w:noBreakHyphen/>
              <w:t>WATER</w:t>
            </w:r>
          </w:p>
        </w:tc>
        <w:tc>
          <w:tcPr>
            <w:tcW w:w="6073" w:type="dxa"/>
            <w:vAlign w:val="center"/>
          </w:tcPr>
          <w:p w14:paraId="3C9CDC30" w14:textId="77777777" w:rsidR="00865214" w:rsidRPr="00C7179A" w:rsidRDefault="00865214" w:rsidP="00865214">
            <w:pPr>
              <w:spacing w:beforeLines="60" w:before="144" w:afterLines="60" w:after="144" w:line="240" w:lineRule="exact"/>
              <w:rPr>
                <w:sz w:val="18"/>
              </w:rPr>
            </w:pPr>
            <w:r w:rsidRPr="00C7179A">
              <w:rPr>
                <w:sz w:val="18"/>
              </w:rPr>
              <w:t>(a) Long</w:t>
            </w:r>
            <w:r w:rsidRPr="00C7179A">
              <w:rPr>
                <w:sz w:val="18"/>
              </w:rPr>
              <w:noBreakHyphen/>
              <w:t>flashing light with a period of 10 s.</w:t>
            </w:r>
          </w:p>
          <w:p w14:paraId="68B7FF71" w14:textId="77777777" w:rsidR="00865214" w:rsidRPr="00C7179A" w:rsidRDefault="00865214" w:rsidP="00865214">
            <w:pPr>
              <w:spacing w:beforeLines="60" w:before="144" w:afterLines="60" w:after="144" w:line="240" w:lineRule="exact"/>
              <w:rPr>
                <w:sz w:val="18"/>
              </w:rPr>
            </w:pPr>
            <w:r w:rsidRPr="00C7179A">
              <w:rPr>
                <w:sz w:val="18"/>
              </w:rPr>
              <w:t>(b) Isophase light.</w:t>
            </w:r>
          </w:p>
          <w:p w14:paraId="75CF825E" w14:textId="77777777" w:rsidR="00865214" w:rsidRPr="00C7179A" w:rsidRDefault="00865214" w:rsidP="00865214">
            <w:pPr>
              <w:spacing w:beforeLines="60" w:before="144" w:afterLines="60" w:after="144" w:line="240" w:lineRule="exact"/>
              <w:rPr>
                <w:sz w:val="18"/>
              </w:rPr>
            </w:pPr>
            <w:r w:rsidRPr="00C7179A">
              <w:rPr>
                <w:sz w:val="18"/>
              </w:rPr>
              <w:t>(c) Single</w:t>
            </w:r>
            <w:r w:rsidRPr="00C7179A">
              <w:rPr>
                <w:sz w:val="18"/>
              </w:rPr>
              <w:noBreakHyphen/>
              <w:t>occulting light.</w:t>
            </w:r>
          </w:p>
          <w:p w14:paraId="34C934B4" w14:textId="77777777" w:rsidR="00865214" w:rsidRPr="00C7179A" w:rsidRDefault="00865214" w:rsidP="00865214">
            <w:pPr>
              <w:spacing w:beforeLines="60" w:before="144" w:afterLines="60" w:after="144" w:line="240" w:lineRule="exact"/>
              <w:rPr>
                <w:sz w:val="18"/>
              </w:rPr>
            </w:pPr>
            <w:r w:rsidRPr="00C7179A">
              <w:rPr>
                <w:sz w:val="18"/>
              </w:rPr>
              <w:t>(d) Morse Code light with the single character "A".</w:t>
            </w:r>
          </w:p>
        </w:tc>
        <w:tc>
          <w:tcPr>
            <w:tcW w:w="7049" w:type="dxa"/>
            <w:vAlign w:val="center"/>
          </w:tcPr>
          <w:p w14:paraId="25F7AE3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4497E1E1" w14:textId="77777777" w:rsidTr="00865214">
        <w:trPr>
          <w:cantSplit/>
        </w:trPr>
        <w:tc>
          <w:tcPr>
            <w:tcW w:w="1548" w:type="dxa"/>
            <w:vAlign w:val="center"/>
          </w:tcPr>
          <w:p w14:paraId="329D565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SPECIAL</w:t>
            </w:r>
          </w:p>
        </w:tc>
        <w:tc>
          <w:tcPr>
            <w:tcW w:w="6073" w:type="dxa"/>
            <w:vAlign w:val="center"/>
          </w:tcPr>
          <w:p w14:paraId="59054F6B"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occulting light.</w:t>
            </w:r>
          </w:p>
          <w:p w14:paraId="3BC4AE96" w14:textId="77777777" w:rsidR="00865214" w:rsidRPr="00C7179A" w:rsidRDefault="00865214" w:rsidP="00865214">
            <w:pPr>
              <w:spacing w:beforeLines="60" w:before="144" w:afterLines="60" w:after="144" w:line="240" w:lineRule="exact"/>
              <w:rPr>
                <w:sz w:val="18"/>
              </w:rPr>
            </w:pPr>
            <w:r w:rsidRPr="00C7179A">
              <w:rPr>
                <w:sz w:val="18"/>
              </w:rPr>
              <w:t>(b) Single</w:t>
            </w:r>
            <w:r w:rsidRPr="00C7179A">
              <w:rPr>
                <w:sz w:val="18"/>
              </w:rPr>
              <w:noBreakHyphen/>
              <w:t>flashing light, but not a long</w:t>
            </w:r>
            <w:r w:rsidRPr="00C7179A">
              <w:rPr>
                <w:sz w:val="18"/>
              </w:rPr>
              <w:noBreakHyphen/>
              <w:t>flashing light with a period of 10 s.</w:t>
            </w:r>
          </w:p>
          <w:p w14:paraId="036A8DDB" w14:textId="77777777" w:rsidR="00865214" w:rsidRPr="00C7179A" w:rsidRDefault="00865214" w:rsidP="00865214">
            <w:pPr>
              <w:spacing w:beforeLines="60" w:before="144" w:afterLines="60" w:after="144" w:line="240" w:lineRule="exact"/>
              <w:ind w:right="-108"/>
              <w:rPr>
                <w:sz w:val="18"/>
              </w:rPr>
            </w:pPr>
            <w:r w:rsidRPr="00C7179A">
              <w:rPr>
                <w:sz w:val="18"/>
              </w:rPr>
              <w:t>(c) Group</w:t>
            </w:r>
            <w:r w:rsidRPr="00C7179A">
              <w:rPr>
                <w:sz w:val="18"/>
              </w:rPr>
              <w:noBreakHyphen/>
              <w:t>flashing light with a group of four, five or (exceptionally) six flashes.</w:t>
            </w:r>
          </w:p>
          <w:p w14:paraId="29D0CA79" w14:textId="77777777" w:rsidR="00865214" w:rsidRPr="00C7179A" w:rsidRDefault="00865214" w:rsidP="00865214">
            <w:pPr>
              <w:spacing w:beforeLines="60" w:before="144" w:afterLines="60" w:after="144" w:line="240" w:lineRule="exact"/>
              <w:rPr>
                <w:sz w:val="18"/>
              </w:rPr>
            </w:pPr>
            <w:r w:rsidRPr="00C7179A">
              <w:rPr>
                <w:sz w:val="18"/>
              </w:rPr>
              <w:t>(d) Composite group</w:t>
            </w:r>
            <w:r w:rsidRPr="00C7179A">
              <w:rPr>
                <w:sz w:val="18"/>
              </w:rPr>
              <w:noBreakHyphen/>
              <w:t>flashing light.</w:t>
            </w:r>
          </w:p>
          <w:p w14:paraId="49F45B79" w14:textId="77777777" w:rsidR="00865214" w:rsidRPr="00C7179A" w:rsidRDefault="00865214" w:rsidP="00865214">
            <w:pPr>
              <w:spacing w:beforeLines="60" w:before="144" w:afterLines="60" w:after="144" w:line="240" w:lineRule="exact"/>
              <w:rPr>
                <w:sz w:val="18"/>
              </w:rPr>
            </w:pPr>
            <w:r w:rsidRPr="00C7179A">
              <w:rPr>
                <w:sz w:val="18"/>
              </w:rPr>
              <w:t>(e) Morse Code light, but not with either of the single characters "A" or “U”`</w:t>
            </w:r>
            <w:r w:rsidRPr="00C7179A">
              <w:rPr>
                <w:rStyle w:val="FootnoteCharacters"/>
                <w:sz w:val="18"/>
              </w:rPr>
              <w:footnoteReference w:id="3"/>
            </w:r>
            <w:r w:rsidRPr="00C7179A">
              <w:rPr>
                <w:sz w:val="18"/>
              </w:rPr>
              <w:t>.</w:t>
            </w:r>
          </w:p>
        </w:tc>
        <w:tc>
          <w:tcPr>
            <w:tcW w:w="7049" w:type="dxa"/>
            <w:vAlign w:val="center"/>
          </w:tcPr>
          <w:p w14:paraId="3E6610CA" w14:textId="77777777" w:rsidR="00865214" w:rsidRPr="00C7179A" w:rsidRDefault="00865214" w:rsidP="00865214">
            <w:pPr>
              <w:spacing w:beforeLines="60" w:before="144" w:afterLines="60" w:after="144" w:line="240" w:lineRule="exact"/>
              <w:rPr>
                <w:sz w:val="18"/>
              </w:rPr>
            </w:pPr>
            <w:r w:rsidRPr="00C7179A">
              <w:rPr>
                <w:sz w:val="18"/>
              </w:rPr>
              <w:t>Only the colour Yellow is used.</w:t>
            </w:r>
          </w:p>
          <w:p w14:paraId="6C9EFB6F" w14:textId="77777777" w:rsidR="00865214" w:rsidRPr="00C7179A" w:rsidRDefault="00865214" w:rsidP="00865214">
            <w:pPr>
              <w:spacing w:beforeLines="60" w:before="144" w:afterLines="60" w:after="144" w:line="240" w:lineRule="exact"/>
              <w:rPr>
                <w:sz w:val="18"/>
              </w:rPr>
            </w:pPr>
          </w:p>
          <w:p w14:paraId="2A20BA4D"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five flashes at a rate of 30 flashes per minute, in a period of 20 s, is assigned to Ocean Data Acquisition Systems (ODAS) buoys.</w:t>
            </w:r>
          </w:p>
        </w:tc>
      </w:tr>
      <w:tr w:rsidR="00865214" w:rsidRPr="00C7179A" w14:paraId="032AE55D" w14:textId="77777777" w:rsidTr="00865214">
        <w:trPr>
          <w:cantSplit/>
        </w:trPr>
        <w:tc>
          <w:tcPr>
            <w:tcW w:w="1548" w:type="dxa"/>
          </w:tcPr>
          <w:p w14:paraId="11C160A3" w14:textId="77777777" w:rsidR="00865214" w:rsidRPr="007A5F17" w:rsidRDefault="00865214" w:rsidP="00865214">
            <w:pPr>
              <w:pStyle w:val="BodyText"/>
              <w:spacing w:beforeLines="60" w:before="144" w:afterLines="60" w:after="144"/>
              <w:rPr>
                <w:sz w:val="18"/>
                <w:szCs w:val="18"/>
                <w:lang w:eastAsia="ja-JP"/>
              </w:rPr>
            </w:pPr>
            <w:r w:rsidRPr="007A5F17">
              <w:rPr>
                <w:sz w:val="18"/>
                <w:szCs w:val="18"/>
                <w:lang w:eastAsia="ja-JP"/>
              </w:rPr>
              <w:t>EMERGENCY WRECK MARKING BUOY</w:t>
            </w:r>
          </w:p>
        </w:tc>
        <w:tc>
          <w:tcPr>
            <w:tcW w:w="6073" w:type="dxa"/>
          </w:tcPr>
          <w:p w14:paraId="42A51645"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Occult</w:t>
            </w:r>
            <w:r>
              <w:rPr>
                <w:sz w:val="20"/>
                <w:szCs w:val="20"/>
                <w:lang w:eastAsia="ja-JP"/>
              </w:rPr>
              <w:t xml:space="preserve">ing </w:t>
            </w:r>
            <w:r w:rsidRPr="00313554">
              <w:rPr>
                <w:rFonts w:hint="eastAsia"/>
                <w:sz w:val="20"/>
                <w:szCs w:val="20"/>
                <w:lang w:eastAsia="ja-JP"/>
              </w:rPr>
              <w:t>Alternating light with a period of 3s</w:t>
            </w:r>
          </w:p>
        </w:tc>
        <w:tc>
          <w:tcPr>
            <w:tcW w:w="7049" w:type="dxa"/>
          </w:tcPr>
          <w:p w14:paraId="525432BA"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Only the colour</w:t>
            </w:r>
            <w:r>
              <w:rPr>
                <w:sz w:val="20"/>
                <w:szCs w:val="20"/>
                <w:lang w:eastAsia="ja-JP"/>
              </w:rPr>
              <w:t>s</w:t>
            </w:r>
            <w:r w:rsidRPr="00313554">
              <w:rPr>
                <w:rFonts w:hint="eastAsia"/>
                <w:sz w:val="20"/>
                <w:szCs w:val="20"/>
                <w:lang w:eastAsia="ja-JP"/>
              </w:rPr>
              <w:t xml:space="preserve"> Blue and Yellow are used</w:t>
            </w:r>
          </w:p>
        </w:tc>
      </w:tr>
    </w:tbl>
    <w:p w14:paraId="1FADC175" w14:textId="77777777" w:rsidR="00865214" w:rsidRPr="00865214" w:rsidRDefault="00865214" w:rsidP="00865214"/>
    <w:sectPr w:rsidR="00865214" w:rsidRPr="00865214" w:rsidSect="0038362E">
      <w:footerReference w:type="default" r:id="rId39"/>
      <w:headerReference w:type="first" r:id="rId40"/>
      <w:footerReference w:type="first" r:id="rId41"/>
      <w:pgSz w:w="16838" w:h="11906" w:orient="landscape"/>
      <w:pgMar w:top="1418" w:right="1134" w:bottom="1134" w:left="1134"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Aivar" w:date="2015-05-21T11:19:00Z" w:initials="A">
    <w:p w14:paraId="4313D95B" w14:textId="0F716A32" w:rsidR="00DC7B43" w:rsidRDefault="00DC7B43">
      <w:pPr>
        <w:pStyle w:val="CommentText"/>
      </w:pPr>
      <w:r>
        <w:rPr>
          <w:rStyle w:val="CommentReference"/>
        </w:rPr>
        <w:annotationRef/>
      </w:r>
      <w:r>
        <w:t>Validity of the due process to be checked – list of characters in S-101 is slightly different</w:t>
      </w:r>
    </w:p>
  </w:comment>
  <w:comment w:id="22" w:author="Aivar" w:date="2015-05-20T13:08:00Z" w:initials="A">
    <w:p w14:paraId="605CBD42" w14:textId="69ABA7A8" w:rsidR="00DC7B43" w:rsidRDefault="00DC7B43">
      <w:pPr>
        <w:pStyle w:val="CommentText"/>
      </w:pPr>
      <w:r>
        <w:rPr>
          <w:rStyle w:val="CommentReference"/>
        </w:rPr>
        <w:annotationRef/>
      </w:r>
      <w:r>
        <w:t>Moved to the Guideline</w:t>
      </w:r>
    </w:p>
  </w:comment>
  <w:comment w:id="36" w:author="Aivar" w:date="2015-05-20T13:08:00Z" w:initials="A">
    <w:p w14:paraId="4BB1CA08" w14:textId="6B46ECBF" w:rsidR="00DC7B43" w:rsidRDefault="00DC7B43">
      <w:pPr>
        <w:pStyle w:val="CommentText"/>
      </w:pPr>
      <w:r>
        <w:rPr>
          <w:rStyle w:val="CommentReference"/>
        </w:rPr>
        <w:annotationRef/>
      </w:r>
      <w:r>
        <w:t>Moved to the Guideline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13D95B" w15:done="0"/>
  <w15:commentEx w15:paraId="605CBD42" w15:done="0"/>
  <w15:commentEx w15:paraId="4BB1CA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E6BB2" w14:textId="77777777" w:rsidR="007262DB" w:rsidRDefault="007262DB" w:rsidP="009E1230">
      <w:r>
        <w:separator/>
      </w:r>
    </w:p>
  </w:endnote>
  <w:endnote w:type="continuationSeparator" w:id="0">
    <w:p w14:paraId="1F35689C" w14:textId="77777777" w:rsidR="007262DB" w:rsidRDefault="007262D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F0CDB" w14:textId="77777777" w:rsidR="00DC7B43" w:rsidRPr="008136BC" w:rsidRDefault="00DC7B43" w:rsidP="0038362E">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D2ADD">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D2ADD">
      <w:rPr>
        <w:noProof/>
        <w:lang w:val="en-US"/>
      </w:rPr>
      <w:t>16</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AA8D9" w14:textId="77777777" w:rsidR="00DC7B43" w:rsidRPr="008136BC" w:rsidRDefault="00DC7B43" w:rsidP="0038362E">
    <w:pPr>
      <w:pStyle w:val="Footer"/>
      <w:tabs>
        <w:tab w:val="clear" w:pos="4820"/>
        <w:tab w:val="clear" w:pos="9356"/>
        <w:tab w:val="center" w:pos="7230"/>
        <w:tab w:val="right" w:pos="1445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D2ADD">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D2ADD">
      <w:rPr>
        <w:noProof/>
        <w:lang w:val="en-US"/>
      </w:rPr>
      <w:t>16</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9F9A" w14:textId="77777777" w:rsidR="00DC7B43" w:rsidRDefault="00DC7B43" w:rsidP="0038362E">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695F3" w14:textId="77777777" w:rsidR="007262DB" w:rsidRDefault="007262DB" w:rsidP="009E1230">
      <w:r>
        <w:separator/>
      </w:r>
    </w:p>
  </w:footnote>
  <w:footnote w:type="continuationSeparator" w:id="0">
    <w:p w14:paraId="008A1338" w14:textId="77777777" w:rsidR="007262DB" w:rsidRDefault="007262DB" w:rsidP="009E1230">
      <w:r>
        <w:continuationSeparator/>
      </w:r>
    </w:p>
  </w:footnote>
  <w:footnote w:id="1">
    <w:p w14:paraId="6618890A" w14:textId="77777777" w:rsidR="00DC7B43" w:rsidRDefault="00DC7B43" w:rsidP="00001824">
      <w:pPr>
        <w:spacing w:line="200" w:lineRule="exact"/>
        <w:ind w:left="-180" w:right="-190"/>
        <w:rPr>
          <w:sz w:val="16"/>
        </w:rPr>
      </w:pPr>
      <w:r>
        <w:rPr>
          <w:rStyle w:val="FootnoteReference"/>
          <w:sz w:val="16"/>
        </w:rPr>
        <w:footnoteRef/>
      </w:r>
      <w:r>
        <w:rPr>
          <w:sz w:val="16"/>
        </w:rPr>
        <w:t xml:space="preserve"> 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footnote>
  <w:footnote w:id="2">
    <w:p w14:paraId="564E43A3" w14:textId="77777777" w:rsidR="00DC7B43" w:rsidRDefault="00DC7B43" w:rsidP="00865214">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A single fixed light shall not be used on a mark within the scope of the IALA Maritime Buoyage System because it may not be recognized as an aid to navigation light.</w:t>
      </w:r>
    </w:p>
  </w:footnote>
  <w:footnote w:id="3">
    <w:p w14:paraId="1385997C" w14:textId="77777777" w:rsidR="00DC7B43" w:rsidRDefault="00DC7B43" w:rsidP="00865214">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 xml:space="preserve"> A Morse Code white light with the single character "U" is assigned to offshore structures.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B7B69" w14:textId="77777777" w:rsidR="00DC7B43" w:rsidRDefault="00DC7B43" w:rsidP="006F483A">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657A4DF9" w14:textId="3128D1A4" w:rsidR="00DC7B43" w:rsidRDefault="00DC7B43" w:rsidP="006F483A">
    <w:pPr>
      <w:pBdr>
        <w:bottom w:val="single" w:sz="4" w:space="1" w:color="auto"/>
      </w:pBdr>
      <w:jc w:val="center"/>
    </w:pPr>
    <w:r>
      <w:rPr>
        <w:rFonts w:cs="Arial"/>
        <w:sz w:val="20"/>
      </w:rPr>
      <w:t>May 1998</w:t>
    </w:r>
    <w:r w:rsidRPr="0038362E">
      <w:rPr>
        <w:rFonts w:cs="Arial"/>
        <w:sz w:val="20"/>
      </w:rPr>
      <w:t xml:space="preserve"> </w:t>
    </w:r>
    <w:r>
      <w:rPr>
        <w:rFonts w:cs="Arial"/>
        <w:sz w:val="20"/>
      </w:rPr>
      <w:t xml:space="preserve">- Revised </w:t>
    </w:r>
    <w:r w:rsidRPr="0038362E">
      <w:rPr>
        <w:rFonts w:cs="Arial"/>
        <w:sz w:val="20"/>
      </w:rPr>
      <w:t>J</w:t>
    </w:r>
    <w:r>
      <w:rPr>
        <w:rFonts w:cs="Arial"/>
        <w:sz w:val="20"/>
      </w:rPr>
      <w:t>une 2012</w:t>
    </w:r>
    <w:ins w:id="85" w:author="Aivar" w:date="2015-05-21T15:46:00Z">
      <w:r>
        <w:rPr>
          <w:rFonts w:cs="Arial"/>
          <w:sz w:val="20"/>
        </w:rPr>
        <w:t xml:space="preserve"> – May 2015</w:t>
      </w:r>
    </w:ins>
  </w:p>
  <w:p w14:paraId="200E39B4" w14:textId="77777777" w:rsidR="00DC7B43" w:rsidRDefault="00DC7B43"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66CAA" w14:textId="32140142" w:rsidR="00DC7B43" w:rsidRDefault="00DC7B43" w:rsidP="00DC7B43">
    <w:pPr>
      <w:pStyle w:val="Header"/>
      <w:jc w:val="right"/>
    </w:pPr>
    <w:r>
      <w:t>ENG4-9.4</w:t>
    </w:r>
  </w:p>
  <w:p w14:paraId="696E3F12" w14:textId="0FCEF490" w:rsidR="00DC7B43" w:rsidRDefault="00FD2ADD" w:rsidP="00DC7B43">
    <w:pPr>
      <w:pStyle w:val="Header"/>
      <w:jc w:val="right"/>
    </w:pPr>
    <w:r>
      <w:t xml:space="preserve">Formerly </w:t>
    </w:r>
    <w:r w:rsidR="00DC7B43">
      <w:t>ENG3-11.2.15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7CD8" w14:textId="77777777" w:rsidR="00DC7B43" w:rsidRDefault="00DC7B43" w:rsidP="00DC1C56">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04F962CF" w14:textId="77777777" w:rsidR="00DC7B43" w:rsidRDefault="00DC7B43" w:rsidP="00DC1C56">
    <w:pPr>
      <w:pBdr>
        <w:bottom w:val="single" w:sz="4" w:space="1" w:color="auto"/>
      </w:pBdr>
      <w:jc w:val="center"/>
    </w:pPr>
    <w:r w:rsidRPr="006F483A">
      <w:rPr>
        <w:rFonts w:cs="Arial"/>
        <w:sz w:val="20"/>
      </w:rPr>
      <w:t>Edition 3 –</w:t>
    </w:r>
    <w:r w:rsidRPr="0038362E">
      <w:rPr>
        <w:rFonts w:cs="Arial"/>
        <w:sz w:val="20"/>
      </w:rPr>
      <w:t xml:space="preserve"> Ju</w:t>
    </w:r>
    <w:r>
      <w:rPr>
        <w:rFonts w:cs="Arial"/>
        <w:sz w:val="20"/>
      </w:rPr>
      <w:t>ne 2012 (Edition 1 – May 1998)</w:t>
    </w:r>
  </w:p>
  <w:p w14:paraId="6E5047E2" w14:textId="77777777" w:rsidR="00DC7B43" w:rsidRDefault="00DC7B43" w:rsidP="00DC1C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34C7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CC1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F2C6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E6D4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021E7A08"/>
    <w:multiLevelType w:val="multilevel"/>
    <w:tmpl w:val="A9721E34"/>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tabs>
          <w:tab w:val="num" w:pos="1080"/>
        </w:tabs>
        <w:ind w:left="1080" w:hanging="1080"/>
      </w:pPr>
      <w:rPr>
        <w:rFonts w:hint="default"/>
      </w:rPr>
    </w:lvl>
  </w:abstractNum>
  <w:abstractNum w:abstractNumId="10" w15:restartNumberingAfterBreak="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15:restartNumberingAfterBreak="0">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7"/>
  </w:num>
  <w:num w:numId="6">
    <w:abstractNumId w:val="21"/>
  </w:num>
  <w:num w:numId="7">
    <w:abstractNumId w:val="16"/>
  </w:num>
  <w:num w:numId="8">
    <w:abstractNumId w:val="20"/>
  </w:num>
  <w:num w:numId="9">
    <w:abstractNumId w:val="12"/>
  </w:num>
  <w:num w:numId="10">
    <w:abstractNumId w:val="23"/>
  </w:num>
  <w:num w:numId="11">
    <w:abstractNumId w:val="19"/>
  </w:num>
  <w:num w:numId="12">
    <w:abstractNumId w:val="8"/>
  </w:num>
  <w:num w:numId="13">
    <w:abstractNumId w:val="3"/>
  </w:num>
  <w:num w:numId="14">
    <w:abstractNumId w:val="13"/>
  </w:num>
  <w:num w:numId="15">
    <w:abstractNumId w:val="18"/>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2"/>
  </w:num>
  <w:num w:numId="29">
    <w:abstractNumId w:val="22"/>
  </w:num>
  <w:num w:numId="30">
    <w:abstractNumId w:val="22"/>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3A"/>
    <w:rsid w:val="00001824"/>
    <w:rsid w:val="000420D8"/>
    <w:rsid w:val="0004410E"/>
    <w:rsid w:val="000448A8"/>
    <w:rsid w:val="00070873"/>
    <w:rsid w:val="00080184"/>
    <w:rsid w:val="000D7400"/>
    <w:rsid w:val="0010196B"/>
    <w:rsid w:val="00106035"/>
    <w:rsid w:val="00112159"/>
    <w:rsid w:val="00114D48"/>
    <w:rsid w:val="00134673"/>
    <w:rsid w:val="00150B34"/>
    <w:rsid w:val="00184986"/>
    <w:rsid w:val="001C6E7B"/>
    <w:rsid w:val="001D106E"/>
    <w:rsid w:val="001D3B7C"/>
    <w:rsid w:val="001D7306"/>
    <w:rsid w:val="001E7399"/>
    <w:rsid w:val="001F045B"/>
    <w:rsid w:val="00207EE6"/>
    <w:rsid w:val="00243C84"/>
    <w:rsid w:val="00263943"/>
    <w:rsid w:val="0027676C"/>
    <w:rsid w:val="002A2CF4"/>
    <w:rsid w:val="002B0D6C"/>
    <w:rsid w:val="002C08DD"/>
    <w:rsid w:val="002D4569"/>
    <w:rsid w:val="0032752D"/>
    <w:rsid w:val="00330191"/>
    <w:rsid w:val="00351DF6"/>
    <w:rsid w:val="00352EE3"/>
    <w:rsid w:val="00360397"/>
    <w:rsid w:val="00370529"/>
    <w:rsid w:val="00372D4D"/>
    <w:rsid w:val="0038362E"/>
    <w:rsid w:val="00395D68"/>
    <w:rsid w:val="003A4769"/>
    <w:rsid w:val="003C02A3"/>
    <w:rsid w:val="003C25A1"/>
    <w:rsid w:val="003C44EB"/>
    <w:rsid w:val="003E191A"/>
    <w:rsid w:val="003E2801"/>
    <w:rsid w:val="003F23D2"/>
    <w:rsid w:val="00402FBD"/>
    <w:rsid w:val="00410250"/>
    <w:rsid w:val="00413466"/>
    <w:rsid w:val="00422E65"/>
    <w:rsid w:val="0044047B"/>
    <w:rsid w:val="00460028"/>
    <w:rsid w:val="00461F79"/>
    <w:rsid w:val="004668A9"/>
    <w:rsid w:val="004668B4"/>
    <w:rsid w:val="004A4026"/>
    <w:rsid w:val="004C2F5C"/>
    <w:rsid w:val="004E43E8"/>
    <w:rsid w:val="004F72F9"/>
    <w:rsid w:val="00513383"/>
    <w:rsid w:val="005207B2"/>
    <w:rsid w:val="00582569"/>
    <w:rsid w:val="005856B0"/>
    <w:rsid w:val="005A72F5"/>
    <w:rsid w:val="005A79A1"/>
    <w:rsid w:val="005B2BD9"/>
    <w:rsid w:val="005B49EB"/>
    <w:rsid w:val="005C24F3"/>
    <w:rsid w:val="005E3789"/>
    <w:rsid w:val="005F188D"/>
    <w:rsid w:val="005F576D"/>
    <w:rsid w:val="006052C5"/>
    <w:rsid w:val="0062123C"/>
    <w:rsid w:val="00675FFD"/>
    <w:rsid w:val="00681BC4"/>
    <w:rsid w:val="006839A8"/>
    <w:rsid w:val="00691B22"/>
    <w:rsid w:val="006D1C64"/>
    <w:rsid w:val="006E01C2"/>
    <w:rsid w:val="006F483A"/>
    <w:rsid w:val="0072093C"/>
    <w:rsid w:val="00721DBE"/>
    <w:rsid w:val="007262DB"/>
    <w:rsid w:val="00736586"/>
    <w:rsid w:val="007578C8"/>
    <w:rsid w:val="00767FC6"/>
    <w:rsid w:val="00796BF5"/>
    <w:rsid w:val="007A01E5"/>
    <w:rsid w:val="007A25FA"/>
    <w:rsid w:val="007C2F3C"/>
    <w:rsid w:val="007D251F"/>
    <w:rsid w:val="007E43BC"/>
    <w:rsid w:val="00800D78"/>
    <w:rsid w:val="008136BC"/>
    <w:rsid w:val="00821CE7"/>
    <w:rsid w:val="00857962"/>
    <w:rsid w:val="00865214"/>
    <w:rsid w:val="00865705"/>
    <w:rsid w:val="008931CC"/>
    <w:rsid w:val="008B3CBD"/>
    <w:rsid w:val="00921872"/>
    <w:rsid w:val="00945E3E"/>
    <w:rsid w:val="009504E2"/>
    <w:rsid w:val="00956293"/>
    <w:rsid w:val="00985597"/>
    <w:rsid w:val="009873CD"/>
    <w:rsid w:val="009928CF"/>
    <w:rsid w:val="009B28ED"/>
    <w:rsid w:val="009B30D7"/>
    <w:rsid w:val="009B6205"/>
    <w:rsid w:val="009C22FA"/>
    <w:rsid w:val="009C3998"/>
    <w:rsid w:val="009D7A94"/>
    <w:rsid w:val="009E1230"/>
    <w:rsid w:val="009E7B76"/>
    <w:rsid w:val="009F55FD"/>
    <w:rsid w:val="00A13CBA"/>
    <w:rsid w:val="00A27A7A"/>
    <w:rsid w:val="00A3352D"/>
    <w:rsid w:val="00A61875"/>
    <w:rsid w:val="00A6234F"/>
    <w:rsid w:val="00A750CA"/>
    <w:rsid w:val="00AA2A80"/>
    <w:rsid w:val="00AB2FA0"/>
    <w:rsid w:val="00AB5265"/>
    <w:rsid w:val="00AB5CAB"/>
    <w:rsid w:val="00AC2C6D"/>
    <w:rsid w:val="00AC4EAC"/>
    <w:rsid w:val="00AE3102"/>
    <w:rsid w:val="00AE5700"/>
    <w:rsid w:val="00AF615B"/>
    <w:rsid w:val="00AF7986"/>
    <w:rsid w:val="00B04E05"/>
    <w:rsid w:val="00B122F4"/>
    <w:rsid w:val="00B22B6F"/>
    <w:rsid w:val="00B36C94"/>
    <w:rsid w:val="00B43C65"/>
    <w:rsid w:val="00B63B46"/>
    <w:rsid w:val="00B67FA6"/>
    <w:rsid w:val="00B70C4C"/>
    <w:rsid w:val="00B76755"/>
    <w:rsid w:val="00B91264"/>
    <w:rsid w:val="00BF1DCF"/>
    <w:rsid w:val="00BF414C"/>
    <w:rsid w:val="00C23159"/>
    <w:rsid w:val="00C528B9"/>
    <w:rsid w:val="00C531DA"/>
    <w:rsid w:val="00C77C4C"/>
    <w:rsid w:val="00C8750E"/>
    <w:rsid w:val="00C97FD2"/>
    <w:rsid w:val="00CB4864"/>
    <w:rsid w:val="00CC4B2D"/>
    <w:rsid w:val="00CD231B"/>
    <w:rsid w:val="00CD7575"/>
    <w:rsid w:val="00D05833"/>
    <w:rsid w:val="00D128D4"/>
    <w:rsid w:val="00D2145F"/>
    <w:rsid w:val="00D30727"/>
    <w:rsid w:val="00D40E11"/>
    <w:rsid w:val="00D52150"/>
    <w:rsid w:val="00D847AD"/>
    <w:rsid w:val="00D87713"/>
    <w:rsid w:val="00DB585F"/>
    <w:rsid w:val="00DB6664"/>
    <w:rsid w:val="00DC1C56"/>
    <w:rsid w:val="00DC7B43"/>
    <w:rsid w:val="00DF19D5"/>
    <w:rsid w:val="00DF6EB4"/>
    <w:rsid w:val="00E0483F"/>
    <w:rsid w:val="00E07BC6"/>
    <w:rsid w:val="00E1534B"/>
    <w:rsid w:val="00E22226"/>
    <w:rsid w:val="00E43798"/>
    <w:rsid w:val="00E50B08"/>
    <w:rsid w:val="00E63113"/>
    <w:rsid w:val="00E711D8"/>
    <w:rsid w:val="00EB22A4"/>
    <w:rsid w:val="00EC597E"/>
    <w:rsid w:val="00ED373D"/>
    <w:rsid w:val="00EE340C"/>
    <w:rsid w:val="00EE3BAA"/>
    <w:rsid w:val="00F23AD2"/>
    <w:rsid w:val="00F46430"/>
    <w:rsid w:val="00F518D5"/>
    <w:rsid w:val="00F53DB6"/>
    <w:rsid w:val="00F63728"/>
    <w:rsid w:val="00F81AE8"/>
    <w:rsid w:val="00F9544D"/>
    <w:rsid w:val="00FA6173"/>
    <w:rsid w:val="00FC3BBD"/>
    <w:rsid w:val="00FC52F8"/>
    <w:rsid w:val="00FD239B"/>
    <w:rsid w:val="00FD2A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285209"/>
  <w15:docId w15:val="{C5CA73BD-F326-47A3-BD3D-64D13473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736586"/>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736586"/>
    <w:pPr>
      <w:tabs>
        <w:tab w:val="left" w:pos="1701"/>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Characters">
    <w:name w:val="Footnote Characters"/>
    <w:rsid w:val="0010196B"/>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comments" Target="comments.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hyperlink" Target="mailto:iala-aism@wanadoo.fr" TargetMode="External"/><Relationship Id="rId19" Type="http://schemas.openxmlformats.org/officeDocument/2006/relationships/image" Target="media/image3.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Desktop\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16659-F873-408A-AADC-A8FC3879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245</TotalTime>
  <Pages>16</Pages>
  <Words>3813</Words>
  <Characters>21738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25501</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mhadley</dc:creator>
  <cp:lastModifiedBy>Seamus Doyle</cp:lastModifiedBy>
  <cp:revision>3</cp:revision>
  <cp:lastPrinted>2012-04-18T10:44:00Z</cp:lastPrinted>
  <dcterms:created xsi:type="dcterms:W3CDTF">2015-11-19T14:48:00Z</dcterms:created>
  <dcterms:modified xsi:type="dcterms:W3CDTF">2015-12-10T16:00:00Z</dcterms:modified>
</cp:coreProperties>
</file>